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8E" w:rsidRPr="007C61E6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color w:val="000000" w:themeColor="text1"/>
          <w:sz w:val="44"/>
        </w:rPr>
      </w:pPr>
      <w:r w:rsidRPr="007C61E6">
        <w:rPr>
          <w:color w:val="000000" w:themeColor="text1"/>
          <w:sz w:val="44"/>
        </w:rPr>
        <w:t>Presse-Information</w:t>
      </w:r>
      <w:r w:rsidR="001710A4">
        <w:rPr>
          <w:color w:val="000000" w:themeColor="text1"/>
          <w:sz w:val="44"/>
        </w:rPr>
        <w:br/>
      </w:r>
      <w:r w:rsidR="001710A4" w:rsidRPr="001710A4">
        <w:rPr>
          <w:color w:val="000000" w:themeColor="text1"/>
          <w:szCs w:val="28"/>
        </w:rPr>
        <w:t>Innotrans 2016</w:t>
      </w:r>
    </w:p>
    <w:p w:rsidR="00812F6F" w:rsidRPr="007C61E6" w:rsidRDefault="00812F6F" w:rsidP="00812F6F">
      <w:pPr>
        <w:pStyle w:val="BaumerFliesstext"/>
        <w:rPr>
          <w:color w:val="000000" w:themeColor="text1"/>
        </w:rPr>
      </w:pPr>
    </w:p>
    <w:p w:rsidR="00812F6F" w:rsidRPr="007C61E6" w:rsidRDefault="00812F6F" w:rsidP="00812F6F">
      <w:pPr>
        <w:pStyle w:val="BaumerFliesstext"/>
        <w:rPr>
          <w:color w:val="000000" w:themeColor="text1"/>
        </w:rPr>
      </w:pPr>
    </w:p>
    <w:p w:rsidR="00967573" w:rsidRDefault="001710A4" w:rsidP="00967573">
      <w:pPr>
        <w:shd w:val="clear" w:color="auto" w:fill="FFFFFF"/>
        <w:spacing w:line="360" w:lineRule="auto"/>
        <w:rPr>
          <w:color w:val="000000" w:themeColor="text1"/>
          <w:szCs w:val="20"/>
        </w:rPr>
      </w:pPr>
      <w:r>
        <w:rPr>
          <w:b/>
          <w:bCs/>
          <w:iCs/>
          <w:sz w:val="28"/>
          <w:szCs w:val="28"/>
        </w:rPr>
        <w:t xml:space="preserve">Lagerloser </w:t>
      </w:r>
      <w:r w:rsidR="00C625A8">
        <w:rPr>
          <w:b/>
          <w:bCs/>
          <w:iCs/>
          <w:sz w:val="28"/>
          <w:szCs w:val="28"/>
        </w:rPr>
        <w:t>Achsimpulsgeber</w:t>
      </w:r>
      <w:r w:rsidRPr="007246F9">
        <w:rPr>
          <w:b/>
          <w:bCs/>
          <w:iCs/>
          <w:sz w:val="28"/>
          <w:szCs w:val="28"/>
        </w:rPr>
        <w:t xml:space="preserve"> für </w:t>
      </w:r>
      <w:r w:rsidR="002214B3">
        <w:rPr>
          <w:b/>
          <w:bCs/>
          <w:iCs/>
          <w:sz w:val="28"/>
          <w:szCs w:val="28"/>
        </w:rPr>
        <w:t>verbesserte</w:t>
      </w:r>
      <w:r w:rsidR="00611A36">
        <w:rPr>
          <w:b/>
          <w:bCs/>
          <w:iCs/>
          <w:sz w:val="28"/>
          <w:szCs w:val="28"/>
        </w:rPr>
        <w:t xml:space="preserve"> Traktion </w:t>
      </w:r>
      <w:r>
        <w:rPr>
          <w:b/>
          <w:bCs/>
          <w:iCs/>
          <w:sz w:val="28"/>
          <w:szCs w:val="28"/>
        </w:rPr>
        <w:t xml:space="preserve"> bei</w:t>
      </w:r>
      <w:r w:rsidR="00C72247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Schienenfahrzeugen</w:t>
      </w:r>
    </w:p>
    <w:p w:rsidR="00967573" w:rsidRPr="00077665" w:rsidRDefault="006521A5" w:rsidP="00967573">
      <w:pPr>
        <w:shd w:val="clear" w:color="auto" w:fill="FFFFFF"/>
        <w:spacing w:line="360" w:lineRule="auto"/>
        <w:rPr>
          <w:color w:val="000000" w:themeColor="text1"/>
          <w:szCs w:val="20"/>
          <w:lang w:val="de-DE" w:eastAsia="en-US"/>
        </w:rPr>
      </w:pPr>
      <w:r w:rsidRPr="007C61E6">
        <w:rPr>
          <w:noProof/>
          <w:color w:val="000000" w:themeColor="text1"/>
          <w:szCs w:val="20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480211FB" wp14:editId="1278A945">
            <wp:simplePos x="0" y="0"/>
            <wp:positionH relativeFrom="column">
              <wp:posOffset>3672205</wp:posOffset>
            </wp:positionH>
            <wp:positionV relativeFrom="paragraph">
              <wp:posOffset>194310</wp:posOffset>
            </wp:positionV>
            <wp:extent cx="2457450" cy="1801495"/>
            <wp:effectExtent l="19050" t="19050" r="19050" b="2730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014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F612B4" w:rsidRDefault="001710A4" w:rsidP="0010759B">
      <w:pPr>
        <w:pStyle w:val="-Text"/>
        <w:jc w:val="left"/>
        <w:rPr>
          <w:rFonts w:ascii="Arial" w:hAnsi="Arial" w:cs="Arial"/>
          <w:sz w:val="20"/>
          <w:szCs w:val="20"/>
        </w:rPr>
      </w:pPr>
      <w:r w:rsidRPr="001710A4">
        <w:rPr>
          <w:rFonts w:ascii="Arial" w:hAnsi="Arial" w:cs="Arial"/>
          <w:noProof/>
          <w:sz w:val="20"/>
          <w:szCs w:val="20"/>
          <w:lang w:val="de-CH" w:eastAsia="en-US"/>
        </w:rPr>
        <w:t>(</w:t>
      </w:r>
      <w:r w:rsidR="002C301B">
        <w:rPr>
          <w:rFonts w:ascii="Arial" w:hAnsi="Arial" w:cs="Arial"/>
          <w:noProof/>
          <w:sz w:val="20"/>
          <w:szCs w:val="20"/>
          <w:lang w:val="de-CH" w:eastAsia="en-US"/>
        </w:rPr>
        <w:t>05</w:t>
      </w:r>
      <w:r w:rsidRPr="001710A4">
        <w:rPr>
          <w:rFonts w:ascii="Arial" w:hAnsi="Arial" w:cs="Arial"/>
          <w:noProof/>
          <w:sz w:val="20"/>
          <w:szCs w:val="20"/>
          <w:lang w:val="de-CH" w:eastAsia="en-US"/>
        </w:rPr>
        <w:t>.</w:t>
      </w:r>
      <w:r w:rsidR="001411B0">
        <w:rPr>
          <w:rFonts w:ascii="Arial" w:hAnsi="Arial" w:cs="Arial"/>
          <w:noProof/>
          <w:sz w:val="20"/>
          <w:szCs w:val="20"/>
          <w:lang w:eastAsia="en-US"/>
        </w:rPr>
        <w:t>09.</w:t>
      </w:r>
      <w:r w:rsidRPr="001710A4">
        <w:rPr>
          <w:rFonts w:ascii="Arial" w:hAnsi="Arial" w:cs="Arial"/>
          <w:noProof/>
          <w:sz w:val="20"/>
          <w:szCs w:val="20"/>
          <w:lang w:eastAsia="en-US"/>
        </w:rPr>
        <w:t>16)</w:t>
      </w:r>
      <w:r w:rsidRPr="001710A4">
        <w:rPr>
          <w:rFonts w:ascii="Arial" w:hAnsi="Arial" w:cs="Arial"/>
          <w:sz w:val="20"/>
          <w:szCs w:val="20"/>
        </w:rPr>
        <w:t xml:space="preserve"> </w:t>
      </w:r>
      <w:r w:rsidR="002214B3">
        <w:rPr>
          <w:rFonts w:ascii="Arial" w:hAnsi="Arial" w:cs="Arial"/>
          <w:sz w:val="20"/>
          <w:szCs w:val="20"/>
        </w:rPr>
        <w:t xml:space="preserve">Transportleistung, Komfort und Sicherheit </w:t>
      </w:r>
      <w:r w:rsidR="009D1A3C">
        <w:rPr>
          <w:rFonts w:ascii="Arial" w:hAnsi="Arial" w:cs="Arial"/>
          <w:sz w:val="20"/>
          <w:szCs w:val="20"/>
        </w:rPr>
        <w:t xml:space="preserve">sind </w:t>
      </w:r>
      <w:r w:rsidR="005A4F8B">
        <w:rPr>
          <w:rFonts w:ascii="Arial" w:hAnsi="Arial" w:cs="Arial"/>
          <w:sz w:val="20"/>
          <w:szCs w:val="20"/>
        </w:rPr>
        <w:t xml:space="preserve">entscheidende </w:t>
      </w:r>
      <w:r w:rsidR="009D1A3C">
        <w:rPr>
          <w:rFonts w:ascii="Arial" w:hAnsi="Arial" w:cs="Arial"/>
          <w:sz w:val="20"/>
          <w:szCs w:val="20"/>
        </w:rPr>
        <w:t>Anforderungen</w:t>
      </w:r>
      <w:r w:rsidR="005A4F8B">
        <w:rPr>
          <w:rFonts w:ascii="Arial" w:hAnsi="Arial" w:cs="Arial"/>
          <w:sz w:val="20"/>
          <w:szCs w:val="20"/>
        </w:rPr>
        <w:t xml:space="preserve"> im </w:t>
      </w:r>
      <w:r w:rsidR="009D1A3C">
        <w:rPr>
          <w:rFonts w:ascii="Arial" w:hAnsi="Arial" w:cs="Arial"/>
          <w:sz w:val="20"/>
          <w:szCs w:val="20"/>
        </w:rPr>
        <w:t>Schienenverkehr. Baumer agiert</w:t>
      </w:r>
      <w:r w:rsidRPr="001710A4">
        <w:rPr>
          <w:rFonts w:ascii="Arial" w:hAnsi="Arial" w:cs="Arial"/>
          <w:sz w:val="20"/>
          <w:szCs w:val="20"/>
        </w:rPr>
        <w:t xml:space="preserve"> </w:t>
      </w:r>
      <w:r w:rsidR="009D1A3C">
        <w:rPr>
          <w:rFonts w:ascii="Arial" w:hAnsi="Arial" w:cs="Arial"/>
          <w:sz w:val="20"/>
          <w:szCs w:val="20"/>
        </w:rPr>
        <w:t xml:space="preserve">schon seit vielen Jahren als zuverlässiger Partner der Schienenverkehrstechnik und trägt mit </w:t>
      </w:r>
      <w:r w:rsidR="005A4F8B">
        <w:rPr>
          <w:rFonts w:ascii="Arial" w:hAnsi="Arial" w:cs="Arial"/>
          <w:sz w:val="20"/>
          <w:szCs w:val="20"/>
        </w:rPr>
        <w:t xml:space="preserve">vielfältigen </w:t>
      </w:r>
      <w:r w:rsidR="009D1A3C">
        <w:rPr>
          <w:rFonts w:ascii="Arial" w:hAnsi="Arial" w:cs="Arial"/>
          <w:sz w:val="20"/>
          <w:szCs w:val="20"/>
        </w:rPr>
        <w:t xml:space="preserve">Sensortechnologien </w:t>
      </w:r>
      <w:r w:rsidR="005A4F8B">
        <w:rPr>
          <w:rFonts w:ascii="Arial" w:hAnsi="Arial" w:cs="Arial"/>
          <w:sz w:val="20"/>
          <w:szCs w:val="20"/>
        </w:rPr>
        <w:t xml:space="preserve">zur Erfüllung der hohen Anforderungen </w:t>
      </w:r>
      <w:r w:rsidR="009D1A3C">
        <w:rPr>
          <w:rFonts w:ascii="Arial" w:hAnsi="Arial" w:cs="Arial"/>
          <w:sz w:val="20"/>
          <w:szCs w:val="20"/>
        </w:rPr>
        <w:t xml:space="preserve">bei. </w:t>
      </w:r>
      <w:r w:rsidRPr="001710A4">
        <w:rPr>
          <w:rFonts w:ascii="Arial" w:hAnsi="Arial" w:cs="Arial"/>
          <w:sz w:val="20"/>
          <w:szCs w:val="20"/>
        </w:rPr>
        <w:t>Mit dem</w:t>
      </w:r>
      <w:r w:rsidR="009D1A3C">
        <w:rPr>
          <w:rFonts w:ascii="Arial" w:hAnsi="Arial" w:cs="Arial"/>
          <w:sz w:val="20"/>
          <w:szCs w:val="20"/>
        </w:rPr>
        <w:t xml:space="preserve"> neuen</w:t>
      </w:r>
      <w:r w:rsidR="001411B0">
        <w:rPr>
          <w:rFonts w:ascii="Arial" w:hAnsi="Arial" w:cs="Arial"/>
          <w:sz w:val="20"/>
          <w:szCs w:val="20"/>
        </w:rPr>
        <w:t xml:space="preserve"> hoch-performanten </w:t>
      </w:r>
      <w:r w:rsidR="00C625A8">
        <w:rPr>
          <w:rFonts w:ascii="Arial" w:hAnsi="Arial" w:cs="Arial"/>
          <w:sz w:val="20"/>
          <w:szCs w:val="20"/>
        </w:rPr>
        <w:t>Achsimpulsgeber</w:t>
      </w:r>
      <w:r w:rsidRPr="001710A4">
        <w:rPr>
          <w:rFonts w:ascii="Arial" w:hAnsi="Arial" w:cs="Arial"/>
          <w:sz w:val="20"/>
          <w:szCs w:val="20"/>
        </w:rPr>
        <w:t xml:space="preserve"> BPIK kombiniert Baumer </w:t>
      </w:r>
      <w:r w:rsidR="005A4F8B">
        <w:rPr>
          <w:rFonts w:ascii="Arial" w:hAnsi="Arial" w:cs="Arial"/>
          <w:sz w:val="20"/>
          <w:szCs w:val="20"/>
        </w:rPr>
        <w:t>seine</w:t>
      </w:r>
      <w:r w:rsidR="005A4F8B" w:rsidRPr="001710A4">
        <w:rPr>
          <w:rFonts w:ascii="Arial" w:hAnsi="Arial" w:cs="Arial"/>
          <w:sz w:val="20"/>
          <w:szCs w:val="20"/>
        </w:rPr>
        <w:t xml:space="preserve"> </w:t>
      </w:r>
      <w:r w:rsidRPr="001710A4">
        <w:rPr>
          <w:rFonts w:ascii="Arial" w:hAnsi="Arial" w:cs="Arial"/>
          <w:sz w:val="20"/>
          <w:szCs w:val="20"/>
        </w:rPr>
        <w:t xml:space="preserve">langjährige Kompetenz für </w:t>
      </w:r>
      <w:r w:rsidR="005A4F8B" w:rsidRPr="001710A4">
        <w:rPr>
          <w:rFonts w:ascii="Arial" w:hAnsi="Arial" w:cs="Arial"/>
          <w:sz w:val="20"/>
          <w:szCs w:val="20"/>
        </w:rPr>
        <w:t>Schienenfahrzeug</w:t>
      </w:r>
      <w:r w:rsidR="005A4F8B">
        <w:rPr>
          <w:rFonts w:ascii="Arial" w:hAnsi="Arial" w:cs="Arial"/>
          <w:sz w:val="20"/>
          <w:szCs w:val="20"/>
        </w:rPr>
        <w:t>-</w:t>
      </w:r>
      <w:r w:rsidRPr="001710A4">
        <w:rPr>
          <w:rFonts w:ascii="Arial" w:hAnsi="Arial" w:cs="Arial"/>
          <w:sz w:val="20"/>
          <w:szCs w:val="20"/>
        </w:rPr>
        <w:t xml:space="preserve">Anwendungen mit </w:t>
      </w:r>
      <w:r w:rsidR="005A4F8B">
        <w:rPr>
          <w:rFonts w:ascii="Arial" w:hAnsi="Arial" w:cs="Arial"/>
          <w:sz w:val="20"/>
          <w:szCs w:val="20"/>
        </w:rPr>
        <w:t xml:space="preserve">dem neuesten </w:t>
      </w:r>
      <w:r w:rsidRPr="001710A4">
        <w:rPr>
          <w:rFonts w:ascii="Arial" w:hAnsi="Arial" w:cs="Arial"/>
          <w:sz w:val="20"/>
          <w:szCs w:val="20"/>
        </w:rPr>
        <w:t>technologische</w:t>
      </w:r>
      <w:r w:rsidR="00621034">
        <w:rPr>
          <w:rFonts w:ascii="Arial" w:hAnsi="Arial" w:cs="Arial"/>
          <w:sz w:val="20"/>
          <w:szCs w:val="20"/>
        </w:rPr>
        <w:t>n</w:t>
      </w:r>
      <w:r w:rsidRPr="001710A4">
        <w:rPr>
          <w:rFonts w:ascii="Arial" w:hAnsi="Arial" w:cs="Arial"/>
          <w:sz w:val="20"/>
          <w:szCs w:val="20"/>
        </w:rPr>
        <w:t xml:space="preserve"> Fortschritt. </w:t>
      </w:r>
    </w:p>
    <w:p w:rsidR="00F612B4" w:rsidRDefault="00F612B4" w:rsidP="0010759B">
      <w:pPr>
        <w:pStyle w:val="-Text"/>
        <w:jc w:val="left"/>
        <w:rPr>
          <w:rFonts w:ascii="Arial" w:hAnsi="Arial" w:cs="Arial"/>
          <w:sz w:val="20"/>
          <w:szCs w:val="20"/>
        </w:rPr>
      </w:pPr>
    </w:p>
    <w:p w:rsidR="003D2116" w:rsidRDefault="001411B0" w:rsidP="0010759B">
      <w:pPr>
        <w:pStyle w:val="-Text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Der </w:t>
      </w:r>
      <w:r w:rsidR="005A4F8B">
        <w:rPr>
          <w:rFonts w:ascii="Arial" w:hAnsi="Arial" w:cs="Arial"/>
          <w:sz w:val="20"/>
          <w:szCs w:val="20"/>
        </w:rPr>
        <w:t xml:space="preserve">lagerlose </w:t>
      </w:r>
      <w:r>
        <w:rPr>
          <w:rFonts w:ascii="Arial" w:hAnsi="Arial" w:cs="Arial"/>
          <w:sz w:val="20"/>
          <w:szCs w:val="20"/>
        </w:rPr>
        <w:t xml:space="preserve">Achsimpulsgeber mit magnetischem Polrad misst die Drehzahl hochauflösend und ist für alle Applikationen </w:t>
      </w:r>
      <w:r w:rsidR="00166394">
        <w:rPr>
          <w:rFonts w:ascii="Arial" w:hAnsi="Arial" w:cs="Arial"/>
          <w:sz w:val="20"/>
          <w:szCs w:val="20"/>
        </w:rPr>
        <w:t xml:space="preserve">am </w:t>
      </w:r>
      <w:r>
        <w:rPr>
          <w:rFonts w:ascii="Arial" w:hAnsi="Arial" w:cs="Arial"/>
          <w:sz w:val="20"/>
          <w:szCs w:val="20"/>
        </w:rPr>
        <w:t>Drehgestell des Fahrzeuges einsetzbar</w:t>
      </w:r>
      <w:r w:rsidR="00472BD1">
        <w:rPr>
          <w:rFonts w:ascii="Arial" w:hAnsi="Arial" w:cs="Arial"/>
          <w:sz w:val="20"/>
          <w:szCs w:val="20"/>
        </w:rPr>
        <w:t xml:space="preserve">. Der </w:t>
      </w:r>
      <w:r w:rsidR="002214B3">
        <w:rPr>
          <w:rFonts w:ascii="Arial" w:hAnsi="Arial" w:cs="Arial"/>
          <w:sz w:val="20"/>
          <w:szCs w:val="20"/>
        </w:rPr>
        <w:t xml:space="preserve">Impulsgeber, der </w:t>
      </w:r>
      <w:r w:rsidR="00434FF5">
        <w:rPr>
          <w:rFonts w:ascii="Arial" w:hAnsi="Arial" w:cs="Arial"/>
          <w:sz w:val="20"/>
          <w:szCs w:val="20"/>
        </w:rPr>
        <w:t xml:space="preserve">mit seinem robusten Aufbau und Messprinzip </w:t>
      </w:r>
      <w:r w:rsidR="00472BD1">
        <w:rPr>
          <w:rFonts w:ascii="Arial" w:hAnsi="Arial" w:cs="Arial"/>
          <w:sz w:val="20"/>
          <w:szCs w:val="20"/>
        </w:rPr>
        <w:t xml:space="preserve">speziell </w:t>
      </w:r>
      <w:r>
        <w:rPr>
          <w:rFonts w:ascii="Arial" w:hAnsi="Arial" w:cs="Arial"/>
          <w:sz w:val="20"/>
          <w:szCs w:val="20"/>
        </w:rPr>
        <w:t xml:space="preserve">für </w:t>
      </w:r>
      <w:r w:rsidR="005A4F8B">
        <w:rPr>
          <w:rFonts w:ascii="Arial" w:hAnsi="Arial" w:cs="Arial"/>
          <w:sz w:val="20"/>
          <w:szCs w:val="20"/>
        </w:rPr>
        <w:t>härteste</w:t>
      </w:r>
      <w:r>
        <w:rPr>
          <w:rFonts w:ascii="Arial" w:hAnsi="Arial" w:cs="Arial"/>
          <w:sz w:val="20"/>
          <w:szCs w:val="20"/>
        </w:rPr>
        <w:t xml:space="preserve"> </w:t>
      </w:r>
      <w:r w:rsidR="00472BD1">
        <w:rPr>
          <w:rFonts w:ascii="Arial" w:hAnsi="Arial" w:cs="Arial"/>
          <w:sz w:val="20"/>
          <w:szCs w:val="20"/>
        </w:rPr>
        <w:t>Einsatz</w:t>
      </w:r>
      <w:r>
        <w:rPr>
          <w:rFonts w:ascii="Arial" w:hAnsi="Arial" w:cs="Arial"/>
          <w:sz w:val="20"/>
          <w:szCs w:val="20"/>
        </w:rPr>
        <w:t>bedingungen an der Radachse</w:t>
      </w:r>
      <w:r w:rsidR="00472BD1">
        <w:rPr>
          <w:rFonts w:ascii="Arial" w:hAnsi="Arial" w:cs="Arial"/>
          <w:sz w:val="20"/>
          <w:szCs w:val="20"/>
        </w:rPr>
        <w:t xml:space="preserve"> entwickelt</w:t>
      </w:r>
      <w:r w:rsidR="002214B3">
        <w:rPr>
          <w:rFonts w:ascii="Arial" w:hAnsi="Arial" w:cs="Arial"/>
          <w:sz w:val="20"/>
          <w:szCs w:val="20"/>
        </w:rPr>
        <w:t xml:space="preserve"> wurde, </w:t>
      </w:r>
      <w:r w:rsidR="00166394">
        <w:rPr>
          <w:rFonts w:ascii="Arial" w:hAnsi="Arial" w:cs="Arial"/>
          <w:sz w:val="20"/>
          <w:szCs w:val="20"/>
        </w:rPr>
        <w:t xml:space="preserve">liefert </w:t>
      </w:r>
      <w:r w:rsidR="00BD3108">
        <w:rPr>
          <w:rFonts w:ascii="Arial" w:hAnsi="Arial" w:cs="Arial"/>
          <w:sz w:val="20"/>
          <w:szCs w:val="20"/>
        </w:rPr>
        <w:t xml:space="preserve">bis zu </w:t>
      </w:r>
      <w:bookmarkStart w:id="0" w:name="_GoBack"/>
      <w:bookmarkEnd w:id="0"/>
      <w:r w:rsidR="00BD3108">
        <w:rPr>
          <w:rFonts w:ascii="Arial" w:hAnsi="Arial" w:cs="Arial"/>
          <w:sz w:val="20"/>
          <w:szCs w:val="20"/>
        </w:rPr>
        <w:t>1200 Impulse pro Umdrehung</w:t>
      </w:r>
      <w:r w:rsidR="00477D11">
        <w:rPr>
          <w:rFonts w:ascii="Arial" w:hAnsi="Arial" w:cs="Arial"/>
          <w:sz w:val="20"/>
          <w:szCs w:val="20"/>
        </w:rPr>
        <w:t xml:space="preserve"> mit </w:t>
      </w:r>
      <w:r>
        <w:rPr>
          <w:rFonts w:ascii="Arial" w:hAnsi="Arial" w:cs="Arial"/>
          <w:sz w:val="20"/>
          <w:szCs w:val="20"/>
        </w:rPr>
        <w:t>äu</w:t>
      </w:r>
      <w:r w:rsidR="00FA009A">
        <w:rPr>
          <w:rFonts w:ascii="Arial" w:hAnsi="Arial" w:cs="Arial"/>
          <w:sz w:val="20"/>
          <w:szCs w:val="20"/>
        </w:rPr>
        <w:t>ß</w:t>
      </w:r>
      <w:r>
        <w:rPr>
          <w:rFonts w:ascii="Arial" w:hAnsi="Arial" w:cs="Arial"/>
          <w:sz w:val="20"/>
          <w:szCs w:val="20"/>
        </w:rPr>
        <w:t>erst</w:t>
      </w:r>
      <w:r w:rsidR="00477D11">
        <w:rPr>
          <w:rFonts w:ascii="Arial" w:hAnsi="Arial" w:cs="Arial"/>
          <w:sz w:val="20"/>
          <w:szCs w:val="20"/>
        </w:rPr>
        <w:t xml:space="preserve"> geringem </w:t>
      </w:r>
      <w:r w:rsidR="00A55BB8">
        <w:rPr>
          <w:rFonts w:ascii="Arial" w:hAnsi="Arial" w:cs="Arial"/>
          <w:sz w:val="20"/>
          <w:szCs w:val="20"/>
        </w:rPr>
        <w:t>Signal</w:t>
      </w:r>
      <w:r w:rsidR="00FA009A">
        <w:rPr>
          <w:rFonts w:ascii="Arial" w:hAnsi="Arial" w:cs="Arial"/>
          <w:sz w:val="20"/>
          <w:szCs w:val="20"/>
        </w:rPr>
        <w:t xml:space="preserve"> J</w:t>
      </w:r>
      <w:r w:rsidR="00477D11">
        <w:rPr>
          <w:rFonts w:ascii="Arial" w:hAnsi="Arial" w:cs="Arial"/>
          <w:sz w:val="20"/>
          <w:szCs w:val="20"/>
        </w:rPr>
        <w:t>itter.</w:t>
      </w:r>
      <w:r w:rsidR="003D2116">
        <w:rPr>
          <w:rFonts w:ascii="Arial" w:hAnsi="Arial" w:cs="Arial"/>
          <w:sz w:val="20"/>
          <w:szCs w:val="20"/>
        </w:rPr>
        <w:t xml:space="preserve"> </w:t>
      </w:r>
      <w:r w:rsidR="00673F36">
        <w:rPr>
          <w:rFonts w:ascii="Arial" w:hAnsi="Arial" w:cs="Arial"/>
          <w:sz w:val="20"/>
          <w:szCs w:val="20"/>
        </w:rPr>
        <w:t>Mit seinen rauscharmen Signalen</w:t>
      </w:r>
      <w:r w:rsidR="003D2116">
        <w:rPr>
          <w:rFonts w:ascii="Arial" w:hAnsi="Arial" w:cs="Arial"/>
          <w:sz w:val="20"/>
          <w:szCs w:val="20"/>
        </w:rPr>
        <w:t xml:space="preserve"> erlaubt der </w:t>
      </w:r>
      <w:r w:rsidR="00D875F5">
        <w:rPr>
          <w:rFonts w:ascii="Arial" w:hAnsi="Arial" w:cs="Arial"/>
          <w:sz w:val="20"/>
          <w:szCs w:val="20"/>
        </w:rPr>
        <w:t>Sensor</w:t>
      </w:r>
      <w:r w:rsidR="003D2116">
        <w:rPr>
          <w:rFonts w:ascii="Arial" w:hAnsi="Arial" w:cs="Arial"/>
          <w:sz w:val="20"/>
          <w:szCs w:val="20"/>
        </w:rPr>
        <w:t xml:space="preserve"> </w:t>
      </w:r>
      <w:r w:rsidR="005A5812">
        <w:rPr>
          <w:rFonts w:ascii="Arial" w:hAnsi="Arial" w:cs="Arial"/>
          <w:sz w:val="20"/>
          <w:szCs w:val="20"/>
        </w:rPr>
        <w:t>eine</w:t>
      </w:r>
      <w:r w:rsidR="003D2116">
        <w:rPr>
          <w:rFonts w:ascii="Arial" w:hAnsi="Arial" w:cs="Arial"/>
          <w:sz w:val="20"/>
          <w:szCs w:val="20"/>
        </w:rPr>
        <w:t xml:space="preserve"> sehr präzise und gleichzeitig </w:t>
      </w:r>
      <w:r w:rsidR="00A55BB8">
        <w:rPr>
          <w:rFonts w:ascii="Arial" w:hAnsi="Arial" w:cs="Arial"/>
          <w:sz w:val="20"/>
          <w:szCs w:val="20"/>
        </w:rPr>
        <w:t xml:space="preserve">sehr </w:t>
      </w:r>
      <w:r w:rsidR="003D2116">
        <w:rPr>
          <w:rFonts w:ascii="Arial" w:hAnsi="Arial" w:cs="Arial"/>
          <w:sz w:val="20"/>
          <w:szCs w:val="20"/>
        </w:rPr>
        <w:t>dynamische Messung der Raddrehzahl</w:t>
      </w:r>
      <w:r w:rsidR="005A5812">
        <w:rPr>
          <w:rFonts w:ascii="Arial" w:hAnsi="Arial" w:cs="Arial"/>
          <w:sz w:val="20"/>
          <w:szCs w:val="20"/>
        </w:rPr>
        <w:t xml:space="preserve">. Er </w:t>
      </w:r>
      <w:r w:rsidR="003D2116">
        <w:rPr>
          <w:rFonts w:ascii="Arial" w:hAnsi="Arial" w:cs="Arial"/>
          <w:sz w:val="20"/>
          <w:szCs w:val="20"/>
        </w:rPr>
        <w:t xml:space="preserve">ist daher </w:t>
      </w:r>
      <w:r w:rsidR="0006613A">
        <w:rPr>
          <w:rFonts w:ascii="Arial" w:hAnsi="Arial" w:cs="Arial"/>
          <w:sz w:val="20"/>
          <w:szCs w:val="20"/>
        </w:rPr>
        <w:t xml:space="preserve">bestens </w:t>
      </w:r>
      <w:r w:rsidR="003D2116">
        <w:rPr>
          <w:rFonts w:ascii="Arial" w:hAnsi="Arial" w:cs="Arial"/>
          <w:sz w:val="20"/>
          <w:szCs w:val="20"/>
        </w:rPr>
        <w:t xml:space="preserve">geeignet für </w:t>
      </w:r>
      <w:r w:rsidR="00A55BB8">
        <w:rPr>
          <w:rFonts w:ascii="Arial" w:hAnsi="Arial" w:cs="Arial"/>
          <w:sz w:val="20"/>
          <w:szCs w:val="20"/>
        </w:rPr>
        <w:t>die</w:t>
      </w:r>
      <w:r w:rsidR="005A5812">
        <w:rPr>
          <w:rFonts w:ascii="Arial" w:hAnsi="Arial" w:cs="Arial"/>
          <w:sz w:val="20"/>
          <w:szCs w:val="20"/>
        </w:rPr>
        <w:t xml:space="preserve"> frühzeitige, </w:t>
      </w:r>
      <w:r w:rsidR="003D2116">
        <w:rPr>
          <w:rFonts w:ascii="Arial" w:hAnsi="Arial" w:cs="Arial"/>
          <w:sz w:val="20"/>
          <w:szCs w:val="20"/>
        </w:rPr>
        <w:t>zuverlässige Detektion von Torsionsschwingungen</w:t>
      </w:r>
      <w:r w:rsidR="00146407">
        <w:rPr>
          <w:rFonts w:ascii="Arial" w:hAnsi="Arial" w:cs="Arial"/>
          <w:sz w:val="20"/>
          <w:szCs w:val="20"/>
        </w:rPr>
        <w:t xml:space="preserve">. Somit lässt sich </w:t>
      </w:r>
      <w:r w:rsidR="005A5812">
        <w:rPr>
          <w:rFonts w:ascii="Arial" w:hAnsi="Arial" w:cs="Arial"/>
          <w:sz w:val="20"/>
          <w:szCs w:val="20"/>
        </w:rPr>
        <w:t>selbst</w:t>
      </w:r>
      <w:r w:rsidR="003D2116">
        <w:rPr>
          <w:rFonts w:ascii="Arial" w:hAnsi="Arial" w:cs="Arial"/>
          <w:sz w:val="20"/>
          <w:szCs w:val="20"/>
        </w:rPr>
        <w:t xml:space="preserve"> bei geringe</w:t>
      </w:r>
      <w:r w:rsidR="005A5812">
        <w:rPr>
          <w:rFonts w:ascii="Arial" w:hAnsi="Arial" w:cs="Arial"/>
          <w:sz w:val="20"/>
          <w:szCs w:val="20"/>
        </w:rPr>
        <w:t>r</w:t>
      </w:r>
      <w:r w:rsidR="003D2116">
        <w:rPr>
          <w:rFonts w:ascii="Arial" w:hAnsi="Arial" w:cs="Arial"/>
          <w:sz w:val="20"/>
          <w:szCs w:val="20"/>
        </w:rPr>
        <w:t xml:space="preserve"> Geschwindigkeit</w:t>
      </w:r>
      <w:r w:rsidR="00146407">
        <w:rPr>
          <w:rFonts w:ascii="Arial" w:hAnsi="Arial" w:cs="Arial"/>
          <w:sz w:val="20"/>
          <w:szCs w:val="20"/>
        </w:rPr>
        <w:t xml:space="preserve"> und kritischen Streckenverhältnissen </w:t>
      </w:r>
      <w:r w:rsidR="00DD1AE5">
        <w:rPr>
          <w:rFonts w:ascii="Arial" w:hAnsi="Arial" w:cs="Arial"/>
          <w:sz w:val="20"/>
          <w:szCs w:val="20"/>
        </w:rPr>
        <w:t xml:space="preserve">ein </w:t>
      </w:r>
      <w:r w:rsidR="00B72995">
        <w:rPr>
          <w:rFonts w:ascii="Arial" w:hAnsi="Arial" w:cs="Arial"/>
          <w:sz w:val="20"/>
          <w:szCs w:val="20"/>
        </w:rPr>
        <w:t>minimaler Verschlei</w:t>
      </w:r>
      <w:r w:rsidR="00191E88">
        <w:rPr>
          <w:rFonts w:ascii="Arial" w:hAnsi="Arial" w:cs="Arial"/>
          <w:sz w:val="20"/>
          <w:szCs w:val="20"/>
        </w:rPr>
        <w:t>ß</w:t>
      </w:r>
      <w:r w:rsidR="00B72995">
        <w:rPr>
          <w:rFonts w:ascii="Arial" w:hAnsi="Arial" w:cs="Arial"/>
          <w:sz w:val="20"/>
          <w:szCs w:val="20"/>
        </w:rPr>
        <w:t xml:space="preserve"> sowie </w:t>
      </w:r>
      <w:r w:rsidR="00146407">
        <w:rPr>
          <w:rFonts w:ascii="Arial" w:hAnsi="Arial" w:cs="Arial"/>
          <w:sz w:val="20"/>
          <w:szCs w:val="20"/>
        </w:rPr>
        <w:t xml:space="preserve">maximale Traktion und Transportleistung </w:t>
      </w:r>
      <w:r w:rsidR="00B72995">
        <w:rPr>
          <w:rFonts w:ascii="Arial" w:hAnsi="Arial" w:cs="Arial"/>
          <w:sz w:val="20"/>
          <w:szCs w:val="20"/>
        </w:rPr>
        <w:t>gewährleisten</w:t>
      </w:r>
      <w:r w:rsidR="00D92D82">
        <w:rPr>
          <w:rFonts w:ascii="Arial" w:hAnsi="Arial" w:cs="Arial"/>
          <w:sz w:val="20"/>
          <w:szCs w:val="20"/>
        </w:rPr>
        <w:t>.</w:t>
      </w:r>
    </w:p>
    <w:p w:rsidR="00D33254" w:rsidRDefault="00721BAA" w:rsidP="0010759B">
      <w:pPr>
        <w:pStyle w:val="-Text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Bis zu zwei unabhängige, galvanisch getrennte </w:t>
      </w:r>
      <w:r w:rsidR="00D33254">
        <w:rPr>
          <w:rFonts w:ascii="Arial" w:hAnsi="Arial" w:cs="Arial"/>
          <w:sz w:val="20"/>
          <w:szCs w:val="20"/>
        </w:rPr>
        <w:t xml:space="preserve">Abtastsysteme </w:t>
      </w:r>
      <w:r w:rsidR="003D2116">
        <w:rPr>
          <w:rFonts w:ascii="Arial" w:hAnsi="Arial" w:cs="Arial"/>
          <w:sz w:val="20"/>
          <w:szCs w:val="20"/>
        </w:rPr>
        <w:t xml:space="preserve">des Achsimpulsgebers liefern Signale für </w:t>
      </w:r>
      <w:r w:rsidR="0070707E">
        <w:rPr>
          <w:rFonts w:ascii="Arial" w:hAnsi="Arial" w:cs="Arial"/>
          <w:sz w:val="20"/>
          <w:szCs w:val="20"/>
        </w:rPr>
        <w:t xml:space="preserve">die </w:t>
      </w:r>
      <w:r w:rsidR="003D2116">
        <w:rPr>
          <w:rFonts w:ascii="Arial" w:hAnsi="Arial" w:cs="Arial"/>
          <w:sz w:val="20"/>
          <w:szCs w:val="20"/>
        </w:rPr>
        <w:t xml:space="preserve">gleichzeitige </w:t>
      </w:r>
      <w:r w:rsidR="001411B0">
        <w:rPr>
          <w:rFonts w:ascii="Arial" w:hAnsi="Arial" w:cs="Arial"/>
          <w:sz w:val="20"/>
          <w:szCs w:val="20"/>
        </w:rPr>
        <w:t>Verarbeitung</w:t>
      </w:r>
      <w:r w:rsidR="0070707E">
        <w:rPr>
          <w:rFonts w:ascii="Arial" w:hAnsi="Arial" w:cs="Arial"/>
          <w:sz w:val="20"/>
          <w:szCs w:val="20"/>
        </w:rPr>
        <w:t xml:space="preserve"> der Radge</w:t>
      </w:r>
      <w:r>
        <w:rPr>
          <w:rFonts w:ascii="Arial" w:hAnsi="Arial" w:cs="Arial"/>
          <w:sz w:val="20"/>
          <w:szCs w:val="20"/>
        </w:rPr>
        <w:t xml:space="preserve">schwindigkeit in mehreren </w:t>
      </w:r>
      <w:r w:rsidR="00123BC5">
        <w:rPr>
          <w:rFonts w:ascii="Arial" w:hAnsi="Arial" w:cs="Arial"/>
          <w:sz w:val="20"/>
          <w:szCs w:val="20"/>
        </w:rPr>
        <w:t xml:space="preserve">übergeordneten </w:t>
      </w:r>
      <w:r>
        <w:rPr>
          <w:rFonts w:ascii="Arial" w:hAnsi="Arial" w:cs="Arial"/>
          <w:sz w:val="20"/>
          <w:szCs w:val="20"/>
        </w:rPr>
        <w:t xml:space="preserve">Systemen, </w:t>
      </w:r>
      <w:r w:rsidR="005A5812">
        <w:rPr>
          <w:rFonts w:ascii="Arial" w:hAnsi="Arial" w:cs="Arial"/>
          <w:sz w:val="20"/>
          <w:szCs w:val="20"/>
        </w:rPr>
        <w:t xml:space="preserve">bei Bedarf </w:t>
      </w:r>
      <w:r w:rsidR="00486F37">
        <w:rPr>
          <w:rFonts w:ascii="Arial" w:hAnsi="Arial" w:cs="Arial"/>
          <w:sz w:val="20"/>
          <w:szCs w:val="20"/>
        </w:rPr>
        <w:t xml:space="preserve">auch </w:t>
      </w:r>
      <w:r>
        <w:rPr>
          <w:rFonts w:ascii="Arial" w:hAnsi="Arial" w:cs="Arial"/>
          <w:sz w:val="20"/>
          <w:szCs w:val="20"/>
        </w:rPr>
        <w:t>mit unterschiedlichen Impulszahlen.</w:t>
      </w:r>
      <w:r w:rsidR="0010759B">
        <w:rPr>
          <w:rFonts w:ascii="Arial" w:hAnsi="Arial" w:cs="Arial"/>
          <w:sz w:val="20"/>
          <w:szCs w:val="20"/>
        </w:rPr>
        <w:t xml:space="preserve"> </w:t>
      </w:r>
      <w:r w:rsidR="001411B0">
        <w:rPr>
          <w:rFonts w:ascii="Arial" w:hAnsi="Arial" w:cs="Arial"/>
          <w:sz w:val="20"/>
          <w:szCs w:val="20"/>
        </w:rPr>
        <w:t xml:space="preserve">Die Impulszahl jedes Abtastsystems ist </w:t>
      </w:r>
      <w:r w:rsidR="005C11A9">
        <w:rPr>
          <w:rFonts w:ascii="Arial" w:hAnsi="Arial" w:cs="Arial"/>
          <w:sz w:val="20"/>
          <w:szCs w:val="20"/>
        </w:rPr>
        <w:t xml:space="preserve">ab Werk </w:t>
      </w:r>
      <w:r w:rsidR="00484369">
        <w:rPr>
          <w:rFonts w:ascii="Arial" w:hAnsi="Arial" w:cs="Arial"/>
          <w:sz w:val="20"/>
          <w:szCs w:val="20"/>
        </w:rPr>
        <w:t>ohne Anpassung des</w:t>
      </w:r>
      <w:r w:rsidR="005C11A9">
        <w:rPr>
          <w:rFonts w:ascii="Arial" w:hAnsi="Arial" w:cs="Arial"/>
          <w:sz w:val="20"/>
          <w:szCs w:val="20"/>
        </w:rPr>
        <w:t xml:space="preserve"> </w:t>
      </w:r>
      <w:r w:rsidR="00484369">
        <w:rPr>
          <w:rFonts w:ascii="Arial" w:hAnsi="Arial" w:cs="Arial"/>
          <w:sz w:val="20"/>
          <w:szCs w:val="20"/>
        </w:rPr>
        <w:t xml:space="preserve">Polrades </w:t>
      </w:r>
      <w:r w:rsidR="002214B3">
        <w:rPr>
          <w:rFonts w:ascii="Arial" w:hAnsi="Arial" w:cs="Arial"/>
          <w:sz w:val="20"/>
          <w:szCs w:val="20"/>
        </w:rPr>
        <w:t xml:space="preserve">standardmäßig </w:t>
      </w:r>
      <w:r w:rsidR="00484369">
        <w:rPr>
          <w:rFonts w:ascii="Arial" w:hAnsi="Arial" w:cs="Arial"/>
          <w:sz w:val="20"/>
          <w:szCs w:val="20"/>
        </w:rPr>
        <w:t>frei wählbar.</w:t>
      </w:r>
    </w:p>
    <w:p w:rsidR="00C625A8" w:rsidRDefault="00BD3108" w:rsidP="001710A4">
      <w:pPr>
        <w:pStyle w:val="-Text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Wie alle lagerlosen Drehgeber von Baumer arbeitet der BPIK </w:t>
      </w:r>
      <w:r w:rsidR="005A5812">
        <w:rPr>
          <w:rFonts w:ascii="Arial" w:hAnsi="Arial" w:cs="Arial"/>
          <w:sz w:val="20"/>
          <w:szCs w:val="20"/>
        </w:rPr>
        <w:t>nahezu</w:t>
      </w:r>
      <w:r w:rsidR="00D92D82">
        <w:rPr>
          <w:rFonts w:ascii="Arial" w:hAnsi="Arial" w:cs="Arial"/>
          <w:sz w:val="20"/>
          <w:szCs w:val="20"/>
        </w:rPr>
        <w:t xml:space="preserve"> </w:t>
      </w:r>
      <w:r w:rsidR="001710A4" w:rsidRPr="00257B30">
        <w:rPr>
          <w:rFonts w:ascii="Arial" w:hAnsi="Arial" w:cs="Arial"/>
          <w:sz w:val="20"/>
          <w:szCs w:val="20"/>
        </w:rPr>
        <w:t>verschleißfrei</w:t>
      </w:r>
      <w:r w:rsidR="0070707E">
        <w:rPr>
          <w:rFonts w:ascii="Arial" w:hAnsi="Arial" w:cs="Arial"/>
          <w:sz w:val="20"/>
          <w:szCs w:val="20"/>
        </w:rPr>
        <w:t xml:space="preserve"> und </w:t>
      </w:r>
      <w:r w:rsidR="002B006F">
        <w:rPr>
          <w:rFonts w:ascii="Arial" w:hAnsi="Arial" w:cs="Arial"/>
          <w:sz w:val="20"/>
          <w:szCs w:val="20"/>
        </w:rPr>
        <w:t xml:space="preserve">ist besonders </w:t>
      </w:r>
      <w:r>
        <w:rPr>
          <w:rFonts w:ascii="Arial" w:hAnsi="Arial" w:cs="Arial"/>
          <w:sz w:val="20"/>
          <w:szCs w:val="20"/>
        </w:rPr>
        <w:t xml:space="preserve">unempfindlich gegen Schocks, Vibrationen und Verunreinigungen. </w:t>
      </w:r>
      <w:r w:rsidR="006D2D27">
        <w:rPr>
          <w:rFonts w:ascii="Arial" w:hAnsi="Arial" w:cs="Arial"/>
          <w:sz w:val="20"/>
          <w:szCs w:val="20"/>
        </w:rPr>
        <w:t xml:space="preserve">Zusätzlich zu den </w:t>
      </w:r>
      <w:r w:rsidR="00264DF4">
        <w:rPr>
          <w:rFonts w:ascii="Arial" w:hAnsi="Arial" w:cs="Arial"/>
          <w:sz w:val="20"/>
          <w:szCs w:val="20"/>
        </w:rPr>
        <w:t xml:space="preserve">funktional </w:t>
      </w:r>
      <w:r w:rsidR="001710A4" w:rsidRPr="00257B30">
        <w:rPr>
          <w:rFonts w:ascii="Arial" w:hAnsi="Arial" w:cs="Arial"/>
          <w:sz w:val="20"/>
          <w:szCs w:val="20"/>
        </w:rPr>
        <w:t>sicheren Drehzahlinformation</w:t>
      </w:r>
      <w:r w:rsidR="005A5812">
        <w:rPr>
          <w:rFonts w:ascii="Arial" w:hAnsi="Arial" w:cs="Arial"/>
          <w:sz w:val="20"/>
          <w:szCs w:val="20"/>
        </w:rPr>
        <w:t>en</w:t>
      </w:r>
      <w:r w:rsidR="001710A4" w:rsidRPr="00257B30">
        <w:rPr>
          <w:rFonts w:ascii="Arial" w:hAnsi="Arial" w:cs="Arial"/>
          <w:sz w:val="20"/>
          <w:szCs w:val="20"/>
        </w:rPr>
        <w:t xml:space="preserve"> nach SIL2 </w:t>
      </w:r>
      <w:r w:rsidR="005A5812">
        <w:rPr>
          <w:rFonts w:ascii="Arial" w:hAnsi="Arial" w:cs="Arial"/>
          <w:sz w:val="20"/>
          <w:szCs w:val="20"/>
        </w:rPr>
        <w:t>liefert</w:t>
      </w:r>
      <w:r w:rsidR="005A5812" w:rsidRPr="00257B30">
        <w:rPr>
          <w:rFonts w:ascii="Arial" w:hAnsi="Arial" w:cs="Arial"/>
          <w:sz w:val="20"/>
          <w:szCs w:val="20"/>
        </w:rPr>
        <w:t xml:space="preserve"> </w:t>
      </w:r>
      <w:r w:rsidR="001710A4" w:rsidRPr="00257B30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sz w:val="20"/>
          <w:szCs w:val="20"/>
        </w:rPr>
        <w:t>Impulsgeber</w:t>
      </w:r>
      <w:r w:rsidR="001710A4" w:rsidRPr="00257B30">
        <w:rPr>
          <w:rFonts w:ascii="Arial" w:hAnsi="Arial" w:cs="Arial"/>
          <w:sz w:val="20"/>
          <w:szCs w:val="20"/>
        </w:rPr>
        <w:t xml:space="preserve"> </w:t>
      </w:r>
      <w:r w:rsidR="005A5812">
        <w:rPr>
          <w:rFonts w:ascii="Arial" w:hAnsi="Arial" w:cs="Arial"/>
          <w:sz w:val="20"/>
          <w:szCs w:val="20"/>
        </w:rPr>
        <w:t>Daten aus</w:t>
      </w:r>
      <w:r w:rsidR="005A5812" w:rsidRPr="00257B30">
        <w:rPr>
          <w:rFonts w:ascii="Arial" w:hAnsi="Arial" w:cs="Arial"/>
          <w:sz w:val="20"/>
          <w:szCs w:val="20"/>
        </w:rPr>
        <w:t xml:space="preserve"> eine</w:t>
      </w:r>
      <w:r w:rsidR="005A5812">
        <w:rPr>
          <w:rFonts w:ascii="Arial" w:hAnsi="Arial" w:cs="Arial"/>
          <w:sz w:val="20"/>
          <w:szCs w:val="20"/>
        </w:rPr>
        <w:t>m</w:t>
      </w:r>
      <w:r w:rsidR="005A5812" w:rsidRPr="00257B30">
        <w:rPr>
          <w:rFonts w:ascii="Arial" w:hAnsi="Arial" w:cs="Arial"/>
          <w:sz w:val="20"/>
          <w:szCs w:val="20"/>
        </w:rPr>
        <w:t xml:space="preserve"> </w:t>
      </w:r>
      <w:r w:rsidR="001710A4" w:rsidRPr="00257B30">
        <w:rPr>
          <w:rFonts w:ascii="Arial" w:hAnsi="Arial" w:cs="Arial"/>
          <w:sz w:val="20"/>
          <w:szCs w:val="20"/>
        </w:rPr>
        <w:t>int</w:t>
      </w:r>
      <w:r w:rsidR="006C4768">
        <w:rPr>
          <w:rFonts w:ascii="Arial" w:hAnsi="Arial" w:cs="Arial"/>
          <w:sz w:val="20"/>
          <w:szCs w:val="20"/>
        </w:rPr>
        <w:t>egrierten Temperatursensor.</w:t>
      </w:r>
    </w:p>
    <w:p w:rsidR="00B52F44" w:rsidRPr="001411B0" w:rsidRDefault="00342EFE" w:rsidP="001411B0">
      <w:pPr>
        <w:pStyle w:val="-Text"/>
        <w:jc w:val="lef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Baumer zeichnet sich durch eine hohe Branchenkompetenz und vielfältiges Technologie Know-how aus</w:t>
      </w:r>
      <w:r w:rsidR="008D4CBC">
        <w:rPr>
          <w:rFonts w:ascii="Arial" w:hAnsi="Arial" w:cs="Arial"/>
          <w:sz w:val="20"/>
          <w:szCs w:val="20"/>
        </w:rPr>
        <w:t>.</w:t>
      </w:r>
      <w:r w:rsidR="005A5812">
        <w:rPr>
          <w:rFonts w:ascii="Arial" w:hAnsi="Arial" w:cs="Arial"/>
          <w:sz w:val="20"/>
          <w:szCs w:val="20"/>
        </w:rPr>
        <w:t xml:space="preserve"> </w:t>
      </w:r>
      <w:r w:rsidR="008D4CBC">
        <w:rPr>
          <w:rFonts w:ascii="Arial" w:hAnsi="Arial" w:cs="Arial"/>
          <w:sz w:val="20"/>
          <w:szCs w:val="20"/>
        </w:rPr>
        <w:t>Das breite Produktportfolio bietet für jegliche Drehzahlerfassung auf Drehgestellen eine passende</w:t>
      </w:r>
      <w:r>
        <w:rPr>
          <w:rFonts w:ascii="Arial" w:hAnsi="Arial" w:cs="Arial"/>
          <w:sz w:val="20"/>
          <w:szCs w:val="20"/>
        </w:rPr>
        <w:t xml:space="preserve"> und </w:t>
      </w:r>
      <w:r w:rsidR="00A06F16">
        <w:rPr>
          <w:rFonts w:ascii="Arial" w:hAnsi="Arial" w:cs="Arial"/>
          <w:sz w:val="20"/>
          <w:szCs w:val="20"/>
        </w:rPr>
        <w:t>zuverlässige Lösung</w:t>
      </w:r>
      <w:r w:rsidR="0082584E">
        <w:rPr>
          <w:rFonts w:ascii="Arial" w:hAnsi="Arial" w:cs="Arial"/>
          <w:sz w:val="20"/>
          <w:szCs w:val="20"/>
        </w:rPr>
        <w:t>,</w:t>
      </w:r>
      <w:r w:rsidR="00B939D3">
        <w:rPr>
          <w:rFonts w:ascii="Arial" w:hAnsi="Arial" w:cs="Arial"/>
          <w:sz w:val="20"/>
          <w:szCs w:val="20"/>
        </w:rPr>
        <w:t xml:space="preserve"> konform</w:t>
      </w:r>
      <w:r w:rsidR="00A06F16">
        <w:rPr>
          <w:rFonts w:ascii="Arial" w:hAnsi="Arial" w:cs="Arial"/>
          <w:sz w:val="20"/>
          <w:szCs w:val="20"/>
        </w:rPr>
        <w:t xml:space="preserve"> </w:t>
      </w:r>
      <w:r w:rsidR="00B939D3">
        <w:rPr>
          <w:rFonts w:ascii="Arial" w:hAnsi="Arial" w:cs="Arial"/>
          <w:sz w:val="20"/>
          <w:szCs w:val="20"/>
        </w:rPr>
        <w:t xml:space="preserve">zu allen </w:t>
      </w:r>
      <w:r w:rsidR="006C4768">
        <w:rPr>
          <w:rFonts w:ascii="Arial" w:hAnsi="Arial" w:cs="Arial"/>
          <w:sz w:val="20"/>
          <w:szCs w:val="20"/>
        </w:rPr>
        <w:t xml:space="preserve">relevanten </w:t>
      </w:r>
      <w:r w:rsidR="00A06F16">
        <w:rPr>
          <w:rFonts w:ascii="Arial" w:hAnsi="Arial" w:cs="Arial"/>
          <w:sz w:val="20"/>
          <w:szCs w:val="20"/>
        </w:rPr>
        <w:t xml:space="preserve">Bahnnormen wie </w:t>
      </w:r>
      <w:r w:rsidR="001411B0">
        <w:rPr>
          <w:rFonts w:ascii="Arial" w:hAnsi="Arial" w:cs="Arial"/>
          <w:sz w:val="20"/>
          <w:szCs w:val="20"/>
        </w:rPr>
        <w:t xml:space="preserve">beispielsweise </w:t>
      </w:r>
      <w:r w:rsidR="00A06F16">
        <w:rPr>
          <w:rFonts w:ascii="Arial" w:hAnsi="Arial" w:cs="Arial"/>
          <w:sz w:val="20"/>
          <w:szCs w:val="20"/>
        </w:rPr>
        <w:t>EN50128 und EN50129.</w:t>
      </w:r>
      <w:r w:rsidR="001411B0">
        <w:rPr>
          <w:rFonts w:ascii="Arial" w:hAnsi="Arial" w:cs="Arial"/>
          <w:sz w:val="20"/>
          <w:szCs w:val="20"/>
        </w:rPr>
        <w:t xml:space="preserve"> </w:t>
      </w:r>
      <w:r w:rsidR="001710A4" w:rsidRPr="00CE4733">
        <w:rPr>
          <w:rFonts w:ascii="Arial" w:hAnsi="Arial" w:cs="Arial"/>
          <w:sz w:val="20"/>
          <w:szCs w:val="20"/>
        </w:rPr>
        <w:t xml:space="preserve">Der neue lagerlose </w:t>
      </w:r>
      <w:r w:rsidR="00C625A8">
        <w:rPr>
          <w:rFonts w:ascii="Arial" w:hAnsi="Arial" w:cs="Arial"/>
          <w:sz w:val="20"/>
          <w:szCs w:val="20"/>
        </w:rPr>
        <w:t>Achsimpulsgeber</w:t>
      </w:r>
      <w:r w:rsidR="00D92D82">
        <w:rPr>
          <w:rFonts w:ascii="Arial" w:hAnsi="Arial" w:cs="Arial"/>
          <w:sz w:val="20"/>
          <w:szCs w:val="20"/>
        </w:rPr>
        <w:t xml:space="preserve"> BPIK</w:t>
      </w:r>
      <w:r w:rsidR="001710A4" w:rsidRPr="00CE4733">
        <w:rPr>
          <w:rFonts w:ascii="Arial" w:hAnsi="Arial" w:cs="Arial"/>
          <w:sz w:val="20"/>
          <w:szCs w:val="20"/>
        </w:rPr>
        <w:t xml:space="preserve"> ist </w:t>
      </w:r>
      <w:r w:rsidR="001710A4">
        <w:rPr>
          <w:rFonts w:ascii="Arial" w:hAnsi="Arial" w:cs="Arial"/>
          <w:sz w:val="20"/>
          <w:szCs w:val="20"/>
        </w:rPr>
        <w:t xml:space="preserve">ab </w:t>
      </w:r>
      <w:r w:rsidR="006F2B6F" w:rsidRPr="001411B0">
        <w:rPr>
          <w:rFonts w:ascii="Arial" w:hAnsi="Arial" w:cs="Arial"/>
          <w:sz w:val="20"/>
          <w:szCs w:val="20"/>
        </w:rPr>
        <w:t xml:space="preserve">Herbst 2016 </w:t>
      </w:r>
      <w:r w:rsidR="006F2B6F">
        <w:rPr>
          <w:rFonts w:ascii="Arial" w:hAnsi="Arial" w:cs="Arial"/>
          <w:sz w:val="20"/>
          <w:szCs w:val="20"/>
        </w:rPr>
        <w:t xml:space="preserve">für Bemusterungen </w:t>
      </w:r>
      <w:r w:rsidR="001710A4" w:rsidRPr="00CE4733">
        <w:rPr>
          <w:rFonts w:ascii="Arial" w:hAnsi="Arial" w:cs="Arial"/>
          <w:sz w:val="20"/>
          <w:szCs w:val="20"/>
        </w:rPr>
        <w:t>verfügbar</w:t>
      </w:r>
      <w:r w:rsidR="001710A4" w:rsidRPr="001411B0">
        <w:rPr>
          <w:rFonts w:ascii="Arial" w:hAnsi="Arial" w:cs="Arial"/>
          <w:sz w:val="20"/>
          <w:szCs w:val="20"/>
        </w:rPr>
        <w:t>.</w:t>
      </w:r>
    </w:p>
    <w:p w:rsidR="007F375C" w:rsidRDefault="007F375C" w:rsidP="008B07A9">
      <w:pPr>
        <w:pStyle w:val="BaumerFliesstext"/>
        <w:spacing w:before="240" w:line="360" w:lineRule="auto"/>
        <w:jc w:val="both"/>
        <w:rPr>
          <w:szCs w:val="20"/>
        </w:rPr>
      </w:pPr>
    </w:p>
    <w:p w:rsidR="00DE2BB7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A31417">
        <w:rPr>
          <w:szCs w:val="20"/>
        </w:rPr>
        <w:lastRenderedPageBreak/>
        <w:t>Weiter</w:t>
      </w:r>
      <w:r w:rsidR="00E76D83" w:rsidRPr="00A31417">
        <w:rPr>
          <w:szCs w:val="20"/>
        </w:rPr>
        <w:t xml:space="preserve">e Informationen: </w:t>
      </w:r>
      <w:hyperlink r:id="rId13" w:history="1">
        <w:r w:rsidR="001710A4" w:rsidRPr="00D96AF6">
          <w:rPr>
            <w:rStyle w:val="Hyperlink"/>
            <w:szCs w:val="20"/>
          </w:rPr>
          <w:t>www.baumer.com</w:t>
        </w:r>
      </w:hyperlink>
    </w:p>
    <w:p w:rsidR="001710A4" w:rsidRDefault="001710A4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1710A4">
        <w:rPr>
          <w:b/>
          <w:szCs w:val="20"/>
        </w:rPr>
        <w:t>Baumer auf der Innotrans: Halle 4.2, Stand 102</w:t>
      </w:r>
    </w:p>
    <w:p w:rsidR="001710A4" w:rsidRPr="00A31417" w:rsidRDefault="001710A4" w:rsidP="008B07A9">
      <w:pPr>
        <w:pStyle w:val="BaumerFliesstext"/>
        <w:spacing w:before="240" w:line="360" w:lineRule="auto"/>
        <w:jc w:val="both"/>
        <w:rPr>
          <w:szCs w:val="20"/>
        </w:rPr>
      </w:pPr>
    </w:p>
    <w:p w:rsidR="009371DC" w:rsidRPr="00A31417" w:rsidRDefault="009371DC" w:rsidP="00874ECF">
      <w:pPr>
        <w:pBdr>
          <w:bottom w:val="single" w:sz="4" w:space="1" w:color="auto"/>
        </w:pBdr>
        <w:rPr>
          <w:szCs w:val="20"/>
        </w:rPr>
      </w:pPr>
    </w:p>
    <w:p w:rsidR="009B276D" w:rsidRDefault="009B276D" w:rsidP="009B276D">
      <w:pPr>
        <w:rPr>
          <w:szCs w:val="20"/>
          <w:lang w:val="de-DE"/>
        </w:rPr>
      </w:pPr>
    </w:p>
    <w:p w:rsidR="00967573" w:rsidRPr="00667F8C" w:rsidRDefault="009371DC" w:rsidP="00967573">
      <w:pPr>
        <w:rPr>
          <w:i/>
          <w:iCs/>
          <w:szCs w:val="20"/>
        </w:rPr>
      </w:pPr>
      <w:r w:rsidRPr="00667F8C">
        <w:rPr>
          <w:i/>
          <w:szCs w:val="20"/>
          <w:lang w:val="de-DE"/>
        </w:rPr>
        <w:t>Bild:</w:t>
      </w:r>
      <w:r w:rsidR="00D73B0B" w:rsidRPr="00667F8C">
        <w:rPr>
          <w:i/>
          <w:iCs/>
          <w:szCs w:val="20"/>
          <w:lang w:val="de-DE"/>
        </w:rPr>
        <w:t xml:space="preserve"> </w:t>
      </w:r>
      <w:r w:rsidR="00F04532">
        <w:rPr>
          <w:i/>
          <w:iCs/>
          <w:szCs w:val="20"/>
          <w:lang w:val="de-DE"/>
        </w:rPr>
        <w:t>Der l</w:t>
      </w:r>
      <w:r w:rsidR="001710A4">
        <w:rPr>
          <w:i/>
          <w:iCs/>
          <w:szCs w:val="20"/>
          <w:lang w:val="de-DE"/>
        </w:rPr>
        <w:t>agerlose</w:t>
      </w:r>
      <w:r w:rsidR="00F04532">
        <w:rPr>
          <w:i/>
          <w:iCs/>
          <w:szCs w:val="20"/>
          <w:lang w:val="de-DE"/>
        </w:rPr>
        <w:t xml:space="preserve"> </w:t>
      </w:r>
      <w:r w:rsidR="008D4CBC">
        <w:rPr>
          <w:i/>
          <w:iCs/>
          <w:szCs w:val="20"/>
          <w:lang w:val="de-DE"/>
        </w:rPr>
        <w:t>Achsimpulsgeber</w:t>
      </w:r>
      <w:r w:rsidR="001710A4">
        <w:rPr>
          <w:i/>
          <w:iCs/>
          <w:szCs w:val="20"/>
          <w:lang w:val="de-DE"/>
        </w:rPr>
        <w:t xml:space="preserve"> </w:t>
      </w:r>
      <w:r w:rsidR="00F04532">
        <w:rPr>
          <w:i/>
          <w:iCs/>
          <w:szCs w:val="20"/>
          <w:lang w:val="de-DE"/>
        </w:rPr>
        <w:t xml:space="preserve">BPIK </w:t>
      </w:r>
      <w:r w:rsidR="00D32369">
        <w:rPr>
          <w:i/>
          <w:iCs/>
          <w:szCs w:val="20"/>
          <w:lang w:val="de-DE"/>
        </w:rPr>
        <w:t xml:space="preserve">ermöglicht die hochaufgelöste Messung von Raddrehzahl und -beschleunigung. </w:t>
      </w:r>
    </w:p>
    <w:p w:rsidR="00454D57" w:rsidRPr="00667F8C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/>
          <w:iCs/>
          <w:szCs w:val="20"/>
          <w:lang w:val="de-DE"/>
        </w:rPr>
      </w:pPr>
    </w:p>
    <w:p w:rsidR="0063246F" w:rsidRPr="00967573" w:rsidRDefault="00D73B0B" w:rsidP="004F726A">
      <w:pPr>
        <w:pStyle w:val="BaumerFliesstext"/>
        <w:tabs>
          <w:tab w:val="left" w:pos="3408"/>
        </w:tabs>
        <w:spacing w:line="360" w:lineRule="auto"/>
        <w:rPr>
          <w:color w:val="FF0000"/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7F375C">
        <w:rPr>
          <w:sz w:val="16"/>
          <w:szCs w:val="16"/>
        </w:rPr>
        <w:t>2</w:t>
      </w:r>
      <w:r w:rsidR="00FD1EB7">
        <w:rPr>
          <w:sz w:val="16"/>
          <w:szCs w:val="16"/>
        </w:rPr>
        <w:t>269</w:t>
      </w:r>
    </w:p>
    <w:p w:rsidR="0063246F" w:rsidRDefault="0063246F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</w:p>
    <w:p w:rsidR="00D73B0B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4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:rsidR="0020680F" w:rsidRDefault="0020680F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</w:p>
    <w:p w:rsidR="0020680F" w:rsidRDefault="0020680F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</w:p>
    <w:p w:rsidR="0020680F" w:rsidRDefault="0020680F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</w:p>
    <w:p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 xml:space="preserve">Das Familienunternehmen ist mit rund 2.300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5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:rsidR="00D73B0B" w:rsidRPr="00832110" w:rsidRDefault="00D73B0B" w:rsidP="00D73B0B">
      <w:pPr>
        <w:spacing w:line="360" w:lineRule="auto"/>
        <w:rPr>
          <w:b/>
          <w:szCs w:val="20"/>
        </w:rPr>
      </w:pPr>
    </w:p>
    <w:p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621034" w:rsidTr="00A31417">
        <w:tc>
          <w:tcPr>
            <w:tcW w:w="3369" w:type="dxa"/>
            <w:shd w:val="clear" w:color="auto" w:fill="auto"/>
          </w:tcPr>
          <w:p w:rsidR="00CA1312" w:rsidRPr="00EA3429" w:rsidRDefault="00CA1312" w:rsidP="00A31417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 w:rsidRPr="00EA3429">
              <w:rPr>
                <w:b/>
                <w:bCs/>
                <w:sz w:val="16"/>
                <w:szCs w:val="16"/>
                <w:lang w:val="fr-FR"/>
              </w:rPr>
              <w:t>Pressekontakt:</w:t>
            </w:r>
          </w:p>
          <w:p w:rsidR="005C770D" w:rsidRDefault="00A31417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3429">
              <w:rPr>
                <w:sz w:val="16"/>
                <w:szCs w:val="16"/>
                <w:lang w:val="fr-FR"/>
              </w:rPr>
              <w:t>René Imhof</w:t>
            </w:r>
          </w:p>
          <w:p w:rsidR="00731474" w:rsidRPr="00EA3429" w:rsidRDefault="00731474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Senior Marketing Manager</w:t>
            </w:r>
          </w:p>
          <w:p w:rsidR="005C770D" w:rsidRPr="00EA3429" w:rsidRDefault="00A31417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3429">
              <w:rPr>
                <w:sz w:val="16"/>
                <w:szCs w:val="16"/>
                <w:lang w:val="fr-FR"/>
              </w:rPr>
              <w:t>Baumer</w:t>
            </w:r>
            <w:r w:rsidR="006521A5" w:rsidRPr="00EA3429">
              <w:rPr>
                <w:sz w:val="16"/>
                <w:szCs w:val="16"/>
                <w:lang w:val="fr-FR"/>
              </w:rPr>
              <w:t xml:space="preserve"> </w:t>
            </w:r>
            <w:r w:rsidR="00B525AE" w:rsidRPr="00EA3429">
              <w:rPr>
                <w:sz w:val="16"/>
                <w:szCs w:val="16"/>
                <w:lang w:val="fr-FR"/>
              </w:rPr>
              <w:t>Group</w:t>
            </w:r>
          </w:p>
          <w:p w:rsidR="005C770D" w:rsidRPr="00A31417" w:rsidRDefault="005C770D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A31417">
              <w:rPr>
                <w:sz w:val="16"/>
                <w:szCs w:val="16"/>
                <w:lang w:val="fr-FR"/>
              </w:rPr>
              <w:t xml:space="preserve">Phone </w:t>
            </w:r>
            <w:r w:rsidR="00A31417" w:rsidRPr="00A31417">
              <w:rPr>
                <w:sz w:val="16"/>
                <w:szCs w:val="16"/>
                <w:lang w:val="fr-FR"/>
              </w:rPr>
              <w:t>+41 52 728 1</w:t>
            </w:r>
            <w:r w:rsidR="00EB64B8">
              <w:rPr>
                <w:sz w:val="16"/>
                <w:szCs w:val="16"/>
                <w:lang w:val="fr-FR"/>
              </w:rPr>
              <w:t>1</w:t>
            </w:r>
            <w:r w:rsidR="00A31417" w:rsidRPr="00A31417">
              <w:rPr>
                <w:sz w:val="16"/>
                <w:szCs w:val="16"/>
                <w:lang w:val="fr-FR"/>
              </w:rPr>
              <w:t xml:space="preserve"> </w:t>
            </w:r>
            <w:r w:rsidR="00EB64B8">
              <w:rPr>
                <w:sz w:val="16"/>
                <w:szCs w:val="16"/>
                <w:lang w:val="fr-FR"/>
              </w:rPr>
              <w:t>22</w:t>
            </w:r>
          </w:p>
          <w:p w:rsidR="005C770D" w:rsidRPr="00A31417" w:rsidRDefault="005C770D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A31417">
              <w:rPr>
                <w:sz w:val="16"/>
                <w:szCs w:val="16"/>
                <w:lang w:val="fr-FR"/>
              </w:rPr>
              <w:t>Fax +</w:t>
            </w:r>
            <w:r w:rsidR="00A31417" w:rsidRPr="00A31417">
              <w:rPr>
                <w:sz w:val="16"/>
                <w:szCs w:val="16"/>
                <w:lang w:val="fr-FR"/>
              </w:rPr>
              <w:t>41 52 728 11 44</w:t>
            </w:r>
          </w:p>
          <w:p w:rsidR="005C770D" w:rsidRPr="00EA3429" w:rsidRDefault="00A31417" w:rsidP="005C770D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3429">
              <w:rPr>
                <w:sz w:val="16"/>
                <w:szCs w:val="16"/>
                <w:lang w:val="fr-FR"/>
              </w:rPr>
              <w:t>rimhof@baumer.com</w:t>
            </w:r>
          </w:p>
          <w:p w:rsidR="00CA1312" w:rsidRPr="00EA3429" w:rsidRDefault="005C770D" w:rsidP="005C770D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r w:rsidRPr="00EA3429">
              <w:rPr>
                <w:sz w:val="16"/>
                <w:szCs w:val="16"/>
                <w:lang w:val="fr-FR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CA1312" w:rsidRPr="00832110" w:rsidRDefault="00CA1312" w:rsidP="00A31417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:rsidR="00CA1312" w:rsidRPr="00832110" w:rsidRDefault="00CA1312" w:rsidP="00A31417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:rsidR="00CA1312" w:rsidRPr="00832110" w:rsidRDefault="00CA1312" w:rsidP="00A31417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:rsidR="00CA1312" w:rsidRPr="00E76D83" w:rsidRDefault="0023202A" w:rsidP="00A31417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76D83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E76D83">
              <w:rPr>
                <w:sz w:val="16"/>
                <w:szCs w:val="16"/>
                <w:lang w:val="fr-FR"/>
              </w:rPr>
              <w:t>(0)</w:t>
            </w:r>
            <w:r w:rsidRPr="00E76D83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E76D83">
              <w:rPr>
                <w:sz w:val="16"/>
                <w:szCs w:val="16"/>
                <w:lang w:val="fr-FR"/>
              </w:rPr>
              <w:t>70</w:t>
            </w:r>
            <w:r w:rsidR="00CA1312" w:rsidRPr="00E76D83">
              <w:rPr>
                <w:sz w:val="16"/>
                <w:szCs w:val="16"/>
                <w:lang w:val="fr-FR"/>
              </w:rPr>
              <w:tab/>
            </w:r>
          </w:p>
          <w:p w:rsidR="00CA1312" w:rsidRPr="00E76D83" w:rsidRDefault="00F54167" w:rsidP="00A31417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76D83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E76D83">
              <w:rPr>
                <w:sz w:val="16"/>
                <w:szCs w:val="16"/>
                <w:lang w:val="fr-FR"/>
              </w:rPr>
              <w:tab/>
            </w:r>
          </w:p>
          <w:p w:rsidR="00CA1312" w:rsidRPr="00832110" w:rsidRDefault="00621034" w:rsidP="00A31417">
            <w:pPr>
              <w:spacing w:line="240" w:lineRule="exact"/>
              <w:rPr>
                <w:b/>
                <w:sz w:val="16"/>
                <w:szCs w:val="16"/>
              </w:rPr>
            </w:pPr>
            <w:hyperlink r:id="rId16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CA1312" w:rsidRPr="00832110" w:rsidRDefault="00CA1312" w:rsidP="00A31417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:rsidR="00CA1312" w:rsidRPr="00832110" w:rsidRDefault="00CA1312" w:rsidP="00A31417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Electric AG</w:t>
            </w:r>
          </w:p>
          <w:p w:rsidR="00CA1312" w:rsidRPr="00832110" w:rsidRDefault="0023202A" w:rsidP="00A31417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:rsidR="00CA1312" w:rsidRPr="00E76D83" w:rsidRDefault="0023202A" w:rsidP="00A31417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76D83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E76D83">
              <w:rPr>
                <w:sz w:val="16"/>
                <w:szCs w:val="16"/>
                <w:lang w:val="fr-FR"/>
              </w:rPr>
              <w:t>(0)</w:t>
            </w:r>
            <w:r w:rsidR="00CA1312" w:rsidRPr="00E76D83">
              <w:rPr>
                <w:sz w:val="16"/>
                <w:szCs w:val="16"/>
                <w:lang w:val="fr-FR"/>
              </w:rPr>
              <w:t>52</w:t>
            </w:r>
            <w:r w:rsidR="00832110" w:rsidRPr="00E76D83">
              <w:rPr>
                <w:sz w:val="16"/>
                <w:szCs w:val="16"/>
                <w:lang w:val="fr-FR"/>
              </w:rPr>
              <w:t xml:space="preserve"> </w:t>
            </w:r>
            <w:r w:rsidR="00CA1312" w:rsidRPr="00E76D83">
              <w:rPr>
                <w:sz w:val="16"/>
                <w:szCs w:val="16"/>
                <w:lang w:val="fr-FR"/>
              </w:rPr>
              <w:t>728</w:t>
            </w:r>
            <w:r w:rsidR="007678A7" w:rsidRPr="00E76D83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E76D83">
              <w:rPr>
                <w:sz w:val="16"/>
                <w:szCs w:val="16"/>
                <w:lang w:val="fr-FR"/>
              </w:rPr>
              <w:tab/>
            </w:r>
          </w:p>
          <w:p w:rsidR="00CA1312" w:rsidRPr="00E76D83" w:rsidRDefault="00621034" w:rsidP="00A31417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7" w:history="1">
              <w:r w:rsidR="00CA1312" w:rsidRPr="00E76D83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E76D83">
              <w:rPr>
                <w:sz w:val="16"/>
                <w:szCs w:val="16"/>
                <w:lang w:val="fr-FR"/>
              </w:rPr>
              <w:t xml:space="preserve"> </w:t>
            </w:r>
            <w:hyperlink r:id="rId18" w:history="1">
              <w:r w:rsidR="008506C5" w:rsidRPr="00E76D83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:rsidR="006171A2" w:rsidRPr="00E76D83" w:rsidRDefault="006171A2" w:rsidP="0063246F">
      <w:pPr>
        <w:rPr>
          <w:lang w:val="fr-FR"/>
        </w:rPr>
      </w:pPr>
    </w:p>
    <w:sectPr w:rsidR="006171A2" w:rsidRPr="00E76D83">
      <w:headerReference w:type="default" r:id="rId19"/>
      <w:footerReference w:type="even" r:id="rId20"/>
      <w:footerReference w:type="default" r:id="rId21"/>
      <w:footerReference w:type="first" r:id="rId22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034" w:rsidRDefault="00621034">
      <w:r>
        <w:separator/>
      </w:r>
    </w:p>
  </w:endnote>
  <w:endnote w:type="continuationSeparator" w:id="0">
    <w:p w:rsidR="00621034" w:rsidRDefault="0062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034" w:rsidRPr="00F04532" w:rsidRDefault="00621034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fr-FR"/>
        <w:rPrChange w:id="1" w:author="Reichle Petra" w:date="2016-09-08T09:58:00Z">
          <w:rPr>
            <w:sz w:val="20"/>
          </w:rPr>
        </w:rPrChange>
      </w:rPr>
    </w:pPr>
    <w:r>
      <w:rPr>
        <w:sz w:val="20"/>
      </w:rPr>
      <w:fldChar w:fldCharType="begin"/>
    </w:r>
    <w:r w:rsidRPr="00F04532">
      <w:rPr>
        <w:sz w:val="20"/>
        <w:lang w:val="fr-FR"/>
        <w:rPrChange w:id="2" w:author="Reichle Petra" w:date="2016-09-08T09:58:00Z">
          <w:rPr>
            <w:sz w:val="20"/>
          </w:rPr>
        </w:rPrChange>
      </w:rPr>
      <w:instrText xml:space="preserve"> FILENAME  \* MERGEFORMAT </w:instrText>
    </w:r>
    <w:r>
      <w:rPr>
        <w:sz w:val="20"/>
      </w:rPr>
      <w:fldChar w:fldCharType="separate"/>
    </w:r>
    <w:ins w:id="3" w:author="Reichle Petra" w:date="2016-09-08T10:02:00Z">
      <w:r w:rsidR="00F04532">
        <w:rPr>
          <w:noProof/>
          <w:sz w:val="20"/>
          <w:lang w:val="fr-FR"/>
        </w:rPr>
        <w:t>0916_PR_BPIK_DE_V2.docx</w:t>
      </w:r>
    </w:ins>
    <w:del w:id="4" w:author="Reichle Petra" w:date="2016-09-08T09:58:00Z">
      <w:r w:rsidRPr="00F04532" w:rsidDel="00F04532">
        <w:rPr>
          <w:noProof/>
          <w:sz w:val="20"/>
          <w:lang w:val="fr-FR"/>
          <w:rPrChange w:id="5" w:author="Reichle Petra" w:date="2016-09-08T09:58:00Z">
            <w:rPr>
              <w:noProof/>
              <w:sz w:val="20"/>
            </w:rPr>
          </w:rPrChange>
        </w:rPr>
        <w:delText>SPS 2015 Pressemeldung DE_D1.docx</w:delText>
      </w:r>
    </w:del>
    <w:r>
      <w:rPr>
        <w:sz w:val="20"/>
      </w:rPr>
      <w:fldChar w:fldCharType="end"/>
    </w:r>
    <w:r w:rsidRPr="00F04532">
      <w:rPr>
        <w:sz w:val="20"/>
        <w:lang w:val="fr-FR"/>
        <w:rPrChange w:id="6" w:author="Reichle Petra" w:date="2016-09-08T09:58:00Z">
          <w:rPr>
            <w:sz w:val="20"/>
          </w:rPr>
        </w:rPrChange>
      </w:rPr>
      <w:tab/>
    </w:r>
    <w:r>
      <w:rPr>
        <w:sz w:val="20"/>
      </w:rPr>
      <w:fldChar w:fldCharType="begin"/>
    </w:r>
    <w:r w:rsidRPr="00F04532">
      <w:rPr>
        <w:sz w:val="20"/>
        <w:lang w:val="fr-FR"/>
        <w:rPrChange w:id="7" w:author="Reichle Petra" w:date="2016-09-08T09:58:00Z">
          <w:rPr>
            <w:sz w:val="20"/>
          </w:rPr>
        </w:rPrChange>
      </w:rPr>
      <w:instrText xml:space="preserve"> PAGE  \* MERGEFORMAT </w:instrText>
    </w:r>
    <w:r>
      <w:rPr>
        <w:sz w:val="20"/>
      </w:rPr>
      <w:fldChar w:fldCharType="separate"/>
    </w:r>
    <w:r w:rsidRPr="00F04532">
      <w:rPr>
        <w:noProof/>
        <w:sz w:val="20"/>
        <w:lang w:val="fr-FR"/>
        <w:rPrChange w:id="8" w:author="Reichle Petra" w:date="2016-09-08T09:58:00Z">
          <w:rPr>
            <w:noProof/>
            <w:sz w:val="20"/>
          </w:rPr>
        </w:rPrChange>
      </w:rPr>
      <w:t>1</w:t>
    </w:r>
    <w:r>
      <w:rPr>
        <w:sz w:val="20"/>
      </w:rPr>
      <w:fldChar w:fldCharType="end"/>
    </w:r>
    <w:r w:rsidRPr="00F04532">
      <w:rPr>
        <w:sz w:val="20"/>
        <w:lang w:val="fr-FR"/>
        <w:rPrChange w:id="9" w:author="Reichle Petra" w:date="2016-09-08T09:58:00Z">
          <w:rPr>
            <w:sz w:val="20"/>
          </w:rPr>
        </w:rPrChange>
      </w:rPr>
      <w:t>/</w:t>
    </w:r>
    <w:r>
      <w:rPr>
        <w:sz w:val="20"/>
      </w:rPr>
      <w:fldChar w:fldCharType="begin"/>
    </w:r>
    <w:r w:rsidRPr="00F04532">
      <w:rPr>
        <w:sz w:val="20"/>
        <w:lang w:val="fr-FR"/>
        <w:rPrChange w:id="10" w:author="Reichle Petra" w:date="2016-09-08T09:58:00Z">
          <w:rPr>
            <w:sz w:val="20"/>
          </w:rPr>
        </w:rPrChange>
      </w:rPr>
      <w:instrText xml:space="preserve"> NUMPAGES  \* MERGEFORMAT </w:instrText>
    </w:r>
    <w:r>
      <w:rPr>
        <w:sz w:val="20"/>
      </w:rPr>
      <w:fldChar w:fldCharType="separate"/>
    </w:r>
    <w:ins w:id="11" w:author="Reichle Petra" w:date="2016-09-08T10:02:00Z">
      <w:r w:rsidR="00F04532">
        <w:rPr>
          <w:noProof/>
          <w:sz w:val="20"/>
          <w:lang w:val="fr-FR"/>
        </w:rPr>
        <w:t>2</w:t>
      </w:r>
    </w:ins>
    <w:del w:id="12" w:author="Reichle Petra" w:date="2016-09-08T09:58:00Z">
      <w:r w:rsidR="00F04532" w:rsidRPr="00F04532" w:rsidDel="00F04532">
        <w:rPr>
          <w:noProof/>
          <w:sz w:val="20"/>
          <w:lang w:val="fr-FR"/>
          <w:rPrChange w:id="13" w:author="Reichle Petra" w:date="2016-09-08T09:58:00Z">
            <w:rPr>
              <w:noProof/>
              <w:sz w:val="20"/>
            </w:rPr>
          </w:rPrChange>
        </w:rPr>
        <w:delText>2</w:delText>
      </w:r>
    </w:del>
    <w:r>
      <w:rPr>
        <w:sz w:val="20"/>
      </w:rPr>
      <w:fldChar w:fldCharType="end"/>
    </w:r>
    <w:r w:rsidRPr="00F04532">
      <w:rPr>
        <w:sz w:val="20"/>
        <w:lang w:val="fr-FR"/>
        <w:rPrChange w:id="14" w:author="Reichle Petra" w:date="2016-09-08T09:58:00Z">
          <w:rPr>
            <w:sz w:val="20"/>
          </w:rPr>
        </w:rPrChange>
      </w:rPr>
      <w:tab/>
      <w:t>Baumer Electric AG</w:t>
    </w:r>
  </w:p>
  <w:p w:rsidR="00621034" w:rsidRDefault="00621034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04532">
      <w:rPr>
        <w:noProof/>
      </w:rPr>
      <w:t>29.08.2016</w:t>
    </w:r>
    <w:r>
      <w:fldChar w:fldCharType="end"/>
    </w:r>
    <w:r>
      <w:t>/</w:t>
    </w:r>
    <w:fldSimple w:instr=" AUTHOR  \* MERGEFORMAT ">
      <w:r w:rsidR="00F04532">
        <w:rPr>
          <w:noProof/>
        </w:rPr>
        <w:t>Diepenbrock Stefan</w:t>
      </w:r>
    </w:fldSimple>
    <w:r>
      <w:tab/>
    </w:r>
    <w:r>
      <w:tab/>
      <w:t>Frauenfeld, Switzerland</w:t>
    </w:r>
  </w:p>
  <w:p w:rsidR="00621034" w:rsidRDefault="0062103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034" w:rsidRDefault="00621034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F04532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F04532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621034" w:rsidRDefault="00621034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621034" w:rsidRDefault="0062103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034" w:rsidRPr="00F04532" w:rsidRDefault="00621034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fr-FR"/>
        <w:rPrChange w:id="15" w:author="Reichle Petra" w:date="2016-09-08T09:58:00Z">
          <w:rPr>
            <w:sz w:val="20"/>
          </w:rPr>
        </w:rPrChange>
      </w:rPr>
    </w:pPr>
    <w:r>
      <w:rPr>
        <w:sz w:val="20"/>
      </w:rPr>
      <w:fldChar w:fldCharType="begin"/>
    </w:r>
    <w:r w:rsidRPr="00F04532">
      <w:rPr>
        <w:sz w:val="20"/>
        <w:lang w:val="fr-FR"/>
        <w:rPrChange w:id="16" w:author="Reichle Petra" w:date="2016-09-08T09:58:00Z">
          <w:rPr>
            <w:sz w:val="20"/>
          </w:rPr>
        </w:rPrChange>
      </w:rPr>
      <w:instrText xml:space="preserve"> FILENAME  \* MERGEFORMAT </w:instrText>
    </w:r>
    <w:r>
      <w:rPr>
        <w:sz w:val="20"/>
      </w:rPr>
      <w:fldChar w:fldCharType="separate"/>
    </w:r>
    <w:ins w:id="17" w:author="Reichle Petra" w:date="2016-09-08T10:02:00Z">
      <w:r w:rsidR="00F04532">
        <w:rPr>
          <w:noProof/>
          <w:sz w:val="20"/>
          <w:lang w:val="fr-FR"/>
        </w:rPr>
        <w:t>0916_PR_BPIK_DE_V2.docx</w:t>
      </w:r>
    </w:ins>
    <w:del w:id="18" w:author="Reichle Petra" w:date="2016-09-08T09:58:00Z">
      <w:r w:rsidRPr="00F04532" w:rsidDel="00F04532">
        <w:rPr>
          <w:noProof/>
          <w:sz w:val="20"/>
          <w:lang w:val="fr-FR"/>
          <w:rPrChange w:id="19" w:author="Reichle Petra" w:date="2016-09-08T09:58:00Z">
            <w:rPr>
              <w:noProof/>
              <w:sz w:val="20"/>
            </w:rPr>
          </w:rPrChange>
        </w:rPr>
        <w:delText>SPS 2015 Pressemeldung DE_D1.docx</w:delText>
      </w:r>
    </w:del>
    <w:r>
      <w:rPr>
        <w:sz w:val="20"/>
      </w:rPr>
      <w:fldChar w:fldCharType="end"/>
    </w:r>
    <w:r w:rsidRPr="00F04532">
      <w:rPr>
        <w:sz w:val="20"/>
        <w:lang w:val="fr-FR"/>
        <w:rPrChange w:id="20" w:author="Reichle Petra" w:date="2016-09-08T09:58:00Z">
          <w:rPr>
            <w:sz w:val="20"/>
          </w:rPr>
        </w:rPrChange>
      </w:rPr>
      <w:tab/>
    </w:r>
    <w:r>
      <w:rPr>
        <w:sz w:val="20"/>
      </w:rPr>
      <w:fldChar w:fldCharType="begin"/>
    </w:r>
    <w:r w:rsidRPr="00F04532">
      <w:rPr>
        <w:sz w:val="20"/>
        <w:lang w:val="fr-FR"/>
        <w:rPrChange w:id="21" w:author="Reichle Petra" w:date="2016-09-08T09:58:00Z">
          <w:rPr>
            <w:sz w:val="20"/>
          </w:rPr>
        </w:rPrChange>
      </w:rPr>
      <w:instrText xml:space="preserve"> PAGE  \* MERGEFORMAT </w:instrText>
    </w:r>
    <w:r>
      <w:rPr>
        <w:sz w:val="20"/>
      </w:rPr>
      <w:fldChar w:fldCharType="separate"/>
    </w:r>
    <w:r w:rsidRPr="00F04532">
      <w:rPr>
        <w:noProof/>
        <w:sz w:val="20"/>
        <w:lang w:val="fr-FR"/>
        <w:rPrChange w:id="22" w:author="Reichle Petra" w:date="2016-09-08T09:58:00Z">
          <w:rPr>
            <w:noProof/>
            <w:sz w:val="20"/>
          </w:rPr>
        </w:rPrChange>
      </w:rPr>
      <w:t>1</w:t>
    </w:r>
    <w:r>
      <w:rPr>
        <w:sz w:val="20"/>
      </w:rPr>
      <w:fldChar w:fldCharType="end"/>
    </w:r>
    <w:r w:rsidRPr="00F04532">
      <w:rPr>
        <w:sz w:val="20"/>
        <w:lang w:val="fr-FR"/>
        <w:rPrChange w:id="23" w:author="Reichle Petra" w:date="2016-09-08T09:58:00Z">
          <w:rPr>
            <w:sz w:val="20"/>
          </w:rPr>
        </w:rPrChange>
      </w:rPr>
      <w:t>/</w:t>
    </w:r>
    <w:r>
      <w:rPr>
        <w:sz w:val="20"/>
      </w:rPr>
      <w:fldChar w:fldCharType="begin"/>
    </w:r>
    <w:r w:rsidRPr="00F04532">
      <w:rPr>
        <w:sz w:val="20"/>
        <w:lang w:val="fr-FR"/>
        <w:rPrChange w:id="24" w:author="Reichle Petra" w:date="2016-09-08T09:58:00Z">
          <w:rPr>
            <w:sz w:val="20"/>
          </w:rPr>
        </w:rPrChange>
      </w:rPr>
      <w:instrText xml:space="preserve"> NUMPAGES  \* MERGEFORMAT </w:instrText>
    </w:r>
    <w:r>
      <w:rPr>
        <w:sz w:val="20"/>
      </w:rPr>
      <w:fldChar w:fldCharType="separate"/>
    </w:r>
    <w:ins w:id="25" w:author="Reichle Petra" w:date="2016-09-08T10:02:00Z">
      <w:r w:rsidR="00F04532">
        <w:rPr>
          <w:noProof/>
          <w:sz w:val="20"/>
          <w:lang w:val="fr-FR"/>
        </w:rPr>
        <w:t>2</w:t>
      </w:r>
    </w:ins>
    <w:del w:id="26" w:author="Reichle Petra" w:date="2016-09-08T09:58:00Z">
      <w:r w:rsidR="00F04532" w:rsidRPr="00F04532" w:rsidDel="00F04532">
        <w:rPr>
          <w:noProof/>
          <w:sz w:val="20"/>
          <w:lang w:val="fr-FR"/>
          <w:rPrChange w:id="27" w:author="Reichle Petra" w:date="2016-09-08T09:58:00Z">
            <w:rPr>
              <w:noProof/>
              <w:sz w:val="20"/>
            </w:rPr>
          </w:rPrChange>
        </w:rPr>
        <w:delText>2</w:delText>
      </w:r>
    </w:del>
    <w:r>
      <w:rPr>
        <w:sz w:val="20"/>
      </w:rPr>
      <w:fldChar w:fldCharType="end"/>
    </w:r>
    <w:r w:rsidRPr="00F04532">
      <w:rPr>
        <w:sz w:val="20"/>
        <w:lang w:val="fr-FR"/>
        <w:rPrChange w:id="28" w:author="Reichle Petra" w:date="2016-09-08T09:58:00Z">
          <w:rPr>
            <w:sz w:val="20"/>
          </w:rPr>
        </w:rPrChange>
      </w:rPr>
      <w:tab/>
      <w:t>Baumer Electric AG</w:t>
    </w:r>
  </w:p>
  <w:p w:rsidR="00621034" w:rsidRDefault="00621034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04532">
      <w:rPr>
        <w:noProof/>
      </w:rPr>
      <w:t>29.08.2016</w:t>
    </w:r>
    <w:r>
      <w:fldChar w:fldCharType="end"/>
    </w:r>
    <w:r>
      <w:t>/</w:t>
    </w:r>
    <w:fldSimple w:instr=" AUTHOR  \* MERGEFORMAT ">
      <w:r w:rsidR="00F04532">
        <w:rPr>
          <w:noProof/>
        </w:rPr>
        <w:t>Diepenbrock Stefan</w:t>
      </w:r>
    </w:fldSimple>
    <w:r>
      <w:tab/>
    </w:r>
    <w:r>
      <w:tab/>
      <w:t>Frauenfeld, Switzerland</w:t>
    </w:r>
  </w:p>
  <w:p w:rsidR="00621034" w:rsidRDefault="0062103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034" w:rsidRDefault="00621034">
      <w:r>
        <w:separator/>
      </w:r>
    </w:p>
  </w:footnote>
  <w:footnote w:type="continuationSeparator" w:id="0">
    <w:p w:rsidR="00621034" w:rsidRDefault="00621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034" w:rsidRDefault="00621034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42A833F4" wp14:editId="42A833F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42A833F6" wp14:editId="42A833F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0DF0"/>
    <w:rsid w:val="00016606"/>
    <w:rsid w:val="0001673B"/>
    <w:rsid w:val="000247E3"/>
    <w:rsid w:val="00026F44"/>
    <w:rsid w:val="0002703A"/>
    <w:rsid w:val="000325AB"/>
    <w:rsid w:val="000336F7"/>
    <w:rsid w:val="00044AFB"/>
    <w:rsid w:val="00045E52"/>
    <w:rsid w:val="00046785"/>
    <w:rsid w:val="00055535"/>
    <w:rsid w:val="0006218F"/>
    <w:rsid w:val="0006613A"/>
    <w:rsid w:val="00070143"/>
    <w:rsid w:val="0007516C"/>
    <w:rsid w:val="000775EA"/>
    <w:rsid w:val="0008350F"/>
    <w:rsid w:val="00086FDE"/>
    <w:rsid w:val="00095264"/>
    <w:rsid w:val="00097970"/>
    <w:rsid w:val="00097DD2"/>
    <w:rsid w:val="000B4DDB"/>
    <w:rsid w:val="000C2765"/>
    <w:rsid w:val="000C360B"/>
    <w:rsid w:val="000C7D58"/>
    <w:rsid w:val="000D6117"/>
    <w:rsid w:val="000E002B"/>
    <w:rsid w:val="000F6DFA"/>
    <w:rsid w:val="00106CC0"/>
    <w:rsid w:val="0010759B"/>
    <w:rsid w:val="00110207"/>
    <w:rsid w:val="00114804"/>
    <w:rsid w:val="00123BC5"/>
    <w:rsid w:val="00136D60"/>
    <w:rsid w:val="0013782A"/>
    <w:rsid w:val="001411B0"/>
    <w:rsid w:val="00143A62"/>
    <w:rsid w:val="00146407"/>
    <w:rsid w:val="00146D37"/>
    <w:rsid w:val="0016445F"/>
    <w:rsid w:val="00165C2D"/>
    <w:rsid w:val="00166394"/>
    <w:rsid w:val="001710A4"/>
    <w:rsid w:val="00177780"/>
    <w:rsid w:val="00180C13"/>
    <w:rsid w:val="00181590"/>
    <w:rsid w:val="00186571"/>
    <w:rsid w:val="00191E88"/>
    <w:rsid w:val="001942A3"/>
    <w:rsid w:val="001A3272"/>
    <w:rsid w:val="001A36C1"/>
    <w:rsid w:val="001A3B8A"/>
    <w:rsid w:val="001A4DD7"/>
    <w:rsid w:val="001A54D5"/>
    <w:rsid w:val="001B283A"/>
    <w:rsid w:val="001B315A"/>
    <w:rsid w:val="001C167E"/>
    <w:rsid w:val="001C3DA0"/>
    <w:rsid w:val="001D17FA"/>
    <w:rsid w:val="001D22AA"/>
    <w:rsid w:val="001D6C33"/>
    <w:rsid w:val="001E7A84"/>
    <w:rsid w:val="001F5872"/>
    <w:rsid w:val="001F5CFA"/>
    <w:rsid w:val="0020680F"/>
    <w:rsid w:val="00216E60"/>
    <w:rsid w:val="00216ECA"/>
    <w:rsid w:val="002214B3"/>
    <w:rsid w:val="00226420"/>
    <w:rsid w:val="002315C6"/>
    <w:rsid w:val="0023202A"/>
    <w:rsid w:val="00233A6A"/>
    <w:rsid w:val="0023418F"/>
    <w:rsid w:val="002350B3"/>
    <w:rsid w:val="002405D4"/>
    <w:rsid w:val="00242810"/>
    <w:rsid w:val="00242AC3"/>
    <w:rsid w:val="00243650"/>
    <w:rsid w:val="00247813"/>
    <w:rsid w:val="002551A0"/>
    <w:rsid w:val="00264DF4"/>
    <w:rsid w:val="00264E2E"/>
    <w:rsid w:val="00267869"/>
    <w:rsid w:val="00273EAF"/>
    <w:rsid w:val="002760F1"/>
    <w:rsid w:val="00277CF6"/>
    <w:rsid w:val="00285805"/>
    <w:rsid w:val="00285EA4"/>
    <w:rsid w:val="002877F1"/>
    <w:rsid w:val="00287C0E"/>
    <w:rsid w:val="00297995"/>
    <w:rsid w:val="002B006F"/>
    <w:rsid w:val="002C301B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32F22"/>
    <w:rsid w:val="00341496"/>
    <w:rsid w:val="00342EFE"/>
    <w:rsid w:val="0034489E"/>
    <w:rsid w:val="00344D4B"/>
    <w:rsid w:val="00356566"/>
    <w:rsid w:val="0036354F"/>
    <w:rsid w:val="003637E1"/>
    <w:rsid w:val="0038144C"/>
    <w:rsid w:val="00387478"/>
    <w:rsid w:val="00392B64"/>
    <w:rsid w:val="003A2259"/>
    <w:rsid w:val="003A3B92"/>
    <w:rsid w:val="003A3F92"/>
    <w:rsid w:val="003C3463"/>
    <w:rsid w:val="003D1669"/>
    <w:rsid w:val="003D2116"/>
    <w:rsid w:val="003D2A80"/>
    <w:rsid w:val="003D4AE3"/>
    <w:rsid w:val="003E2143"/>
    <w:rsid w:val="003E7855"/>
    <w:rsid w:val="003F3FCE"/>
    <w:rsid w:val="003F4186"/>
    <w:rsid w:val="00401BF5"/>
    <w:rsid w:val="004047B5"/>
    <w:rsid w:val="00404A5F"/>
    <w:rsid w:val="0040517D"/>
    <w:rsid w:val="00406CCB"/>
    <w:rsid w:val="00412E2E"/>
    <w:rsid w:val="00412EE6"/>
    <w:rsid w:val="0041387F"/>
    <w:rsid w:val="0042196E"/>
    <w:rsid w:val="00424ED7"/>
    <w:rsid w:val="0042670E"/>
    <w:rsid w:val="00434FF5"/>
    <w:rsid w:val="00440CE9"/>
    <w:rsid w:val="00441224"/>
    <w:rsid w:val="004419CA"/>
    <w:rsid w:val="00454619"/>
    <w:rsid w:val="00454D57"/>
    <w:rsid w:val="0045513F"/>
    <w:rsid w:val="00457DF9"/>
    <w:rsid w:val="00466EE5"/>
    <w:rsid w:val="00467B58"/>
    <w:rsid w:val="00470089"/>
    <w:rsid w:val="00472BD1"/>
    <w:rsid w:val="0047388B"/>
    <w:rsid w:val="00474B2B"/>
    <w:rsid w:val="00477D11"/>
    <w:rsid w:val="00484369"/>
    <w:rsid w:val="00486F37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181"/>
    <w:rsid w:val="00546ECC"/>
    <w:rsid w:val="00560A5F"/>
    <w:rsid w:val="005634FE"/>
    <w:rsid w:val="00573D05"/>
    <w:rsid w:val="005850DF"/>
    <w:rsid w:val="005867AE"/>
    <w:rsid w:val="00590E14"/>
    <w:rsid w:val="005920A1"/>
    <w:rsid w:val="00594094"/>
    <w:rsid w:val="005955CB"/>
    <w:rsid w:val="00595AFF"/>
    <w:rsid w:val="005975FB"/>
    <w:rsid w:val="005A4F8B"/>
    <w:rsid w:val="005A5812"/>
    <w:rsid w:val="005B6778"/>
    <w:rsid w:val="005C11A9"/>
    <w:rsid w:val="005C1D79"/>
    <w:rsid w:val="005C4013"/>
    <w:rsid w:val="005C5413"/>
    <w:rsid w:val="005C770D"/>
    <w:rsid w:val="005D1547"/>
    <w:rsid w:val="005D2F7E"/>
    <w:rsid w:val="005D448E"/>
    <w:rsid w:val="005E0996"/>
    <w:rsid w:val="005E1674"/>
    <w:rsid w:val="005E4D3F"/>
    <w:rsid w:val="005F6F10"/>
    <w:rsid w:val="0060368B"/>
    <w:rsid w:val="00606786"/>
    <w:rsid w:val="00611A36"/>
    <w:rsid w:val="00612C96"/>
    <w:rsid w:val="00615602"/>
    <w:rsid w:val="00616746"/>
    <w:rsid w:val="006171A2"/>
    <w:rsid w:val="00620C62"/>
    <w:rsid w:val="00621034"/>
    <w:rsid w:val="00621D67"/>
    <w:rsid w:val="0063246F"/>
    <w:rsid w:val="00633ECC"/>
    <w:rsid w:val="0064675B"/>
    <w:rsid w:val="0064675E"/>
    <w:rsid w:val="00647A02"/>
    <w:rsid w:val="006521A5"/>
    <w:rsid w:val="00661BFC"/>
    <w:rsid w:val="00664072"/>
    <w:rsid w:val="00667F8C"/>
    <w:rsid w:val="00673F36"/>
    <w:rsid w:val="006746E5"/>
    <w:rsid w:val="006836DF"/>
    <w:rsid w:val="006A2620"/>
    <w:rsid w:val="006A4B9A"/>
    <w:rsid w:val="006A71E6"/>
    <w:rsid w:val="006B0667"/>
    <w:rsid w:val="006B3EBB"/>
    <w:rsid w:val="006C4768"/>
    <w:rsid w:val="006C573F"/>
    <w:rsid w:val="006D2D27"/>
    <w:rsid w:val="006D2E9A"/>
    <w:rsid w:val="006D4588"/>
    <w:rsid w:val="006D7391"/>
    <w:rsid w:val="006E30E1"/>
    <w:rsid w:val="006F2B6F"/>
    <w:rsid w:val="006F31E9"/>
    <w:rsid w:val="006F376E"/>
    <w:rsid w:val="006F5A71"/>
    <w:rsid w:val="006F7182"/>
    <w:rsid w:val="00701B5B"/>
    <w:rsid w:val="0070707E"/>
    <w:rsid w:val="00711D4A"/>
    <w:rsid w:val="00711FF0"/>
    <w:rsid w:val="00721BAA"/>
    <w:rsid w:val="00731474"/>
    <w:rsid w:val="007360F8"/>
    <w:rsid w:val="007408A8"/>
    <w:rsid w:val="00755A38"/>
    <w:rsid w:val="00756FA8"/>
    <w:rsid w:val="007571A0"/>
    <w:rsid w:val="007658F6"/>
    <w:rsid w:val="00765D5D"/>
    <w:rsid w:val="007678A7"/>
    <w:rsid w:val="00776C67"/>
    <w:rsid w:val="007801B9"/>
    <w:rsid w:val="00783AA5"/>
    <w:rsid w:val="00792874"/>
    <w:rsid w:val="007A3F6F"/>
    <w:rsid w:val="007A5BCD"/>
    <w:rsid w:val="007B749A"/>
    <w:rsid w:val="007B7DC4"/>
    <w:rsid w:val="007C103E"/>
    <w:rsid w:val="007C61E6"/>
    <w:rsid w:val="007C6272"/>
    <w:rsid w:val="007D7B49"/>
    <w:rsid w:val="007E5F16"/>
    <w:rsid w:val="007F1C12"/>
    <w:rsid w:val="007F1ECF"/>
    <w:rsid w:val="007F2B0C"/>
    <w:rsid w:val="007F375C"/>
    <w:rsid w:val="00810FEA"/>
    <w:rsid w:val="0081164D"/>
    <w:rsid w:val="00812F6F"/>
    <w:rsid w:val="00817F98"/>
    <w:rsid w:val="0082584E"/>
    <w:rsid w:val="00825D45"/>
    <w:rsid w:val="00826FF9"/>
    <w:rsid w:val="0082773D"/>
    <w:rsid w:val="00832110"/>
    <w:rsid w:val="00835B30"/>
    <w:rsid w:val="00842A88"/>
    <w:rsid w:val="00845037"/>
    <w:rsid w:val="008500B4"/>
    <w:rsid w:val="008506C5"/>
    <w:rsid w:val="00852504"/>
    <w:rsid w:val="00856791"/>
    <w:rsid w:val="00856B24"/>
    <w:rsid w:val="00860FA5"/>
    <w:rsid w:val="00865A91"/>
    <w:rsid w:val="008705E6"/>
    <w:rsid w:val="0087206E"/>
    <w:rsid w:val="0087333E"/>
    <w:rsid w:val="00873F14"/>
    <w:rsid w:val="00874ECF"/>
    <w:rsid w:val="0087580B"/>
    <w:rsid w:val="008823A0"/>
    <w:rsid w:val="008842AD"/>
    <w:rsid w:val="008A13A1"/>
    <w:rsid w:val="008A29E0"/>
    <w:rsid w:val="008B07A9"/>
    <w:rsid w:val="008C108E"/>
    <w:rsid w:val="008C36AD"/>
    <w:rsid w:val="008D0576"/>
    <w:rsid w:val="008D3C11"/>
    <w:rsid w:val="008D4CBC"/>
    <w:rsid w:val="008D4EC8"/>
    <w:rsid w:val="008D5145"/>
    <w:rsid w:val="008D5276"/>
    <w:rsid w:val="008E1AD0"/>
    <w:rsid w:val="008E6D89"/>
    <w:rsid w:val="008F3F87"/>
    <w:rsid w:val="00903B1F"/>
    <w:rsid w:val="00912114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67573"/>
    <w:rsid w:val="00977539"/>
    <w:rsid w:val="0098158F"/>
    <w:rsid w:val="00981741"/>
    <w:rsid w:val="00981973"/>
    <w:rsid w:val="00982434"/>
    <w:rsid w:val="00991F73"/>
    <w:rsid w:val="009B276D"/>
    <w:rsid w:val="009C0471"/>
    <w:rsid w:val="009C733C"/>
    <w:rsid w:val="009D1A3C"/>
    <w:rsid w:val="009D48C3"/>
    <w:rsid w:val="009D7AE4"/>
    <w:rsid w:val="009E141A"/>
    <w:rsid w:val="009E6DCD"/>
    <w:rsid w:val="009F2DA3"/>
    <w:rsid w:val="00A02DA0"/>
    <w:rsid w:val="00A05A83"/>
    <w:rsid w:val="00A06F16"/>
    <w:rsid w:val="00A1733C"/>
    <w:rsid w:val="00A2137F"/>
    <w:rsid w:val="00A23DE1"/>
    <w:rsid w:val="00A2461C"/>
    <w:rsid w:val="00A26EED"/>
    <w:rsid w:val="00A31417"/>
    <w:rsid w:val="00A314A3"/>
    <w:rsid w:val="00A443D2"/>
    <w:rsid w:val="00A55BB8"/>
    <w:rsid w:val="00A55C69"/>
    <w:rsid w:val="00A57C8C"/>
    <w:rsid w:val="00A60557"/>
    <w:rsid w:val="00A65BAE"/>
    <w:rsid w:val="00A71E2C"/>
    <w:rsid w:val="00A72AA8"/>
    <w:rsid w:val="00A75DBC"/>
    <w:rsid w:val="00A82F6C"/>
    <w:rsid w:val="00A91EA6"/>
    <w:rsid w:val="00AA22BA"/>
    <w:rsid w:val="00AB21AF"/>
    <w:rsid w:val="00AB2D68"/>
    <w:rsid w:val="00AC24B2"/>
    <w:rsid w:val="00AD44E4"/>
    <w:rsid w:val="00AE20BD"/>
    <w:rsid w:val="00AE7023"/>
    <w:rsid w:val="00AF08FC"/>
    <w:rsid w:val="00AF1413"/>
    <w:rsid w:val="00AF2711"/>
    <w:rsid w:val="00AF58D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3447D"/>
    <w:rsid w:val="00B409E7"/>
    <w:rsid w:val="00B525AE"/>
    <w:rsid w:val="00B52F44"/>
    <w:rsid w:val="00B56A63"/>
    <w:rsid w:val="00B60899"/>
    <w:rsid w:val="00B64AA6"/>
    <w:rsid w:val="00B723F8"/>
    <w:rsid w:val="00B72995"/>
    <w:rsid w:val="00B75A52"/>
    <w:rsid w:val="00B776E7"/>
    <w:rsid w:val="00B81662"/>
    <w:rsid w:val="00B84651"/>
    <w:rsid w:val="00B8580C"/>
    <w:rsid w:val="00B87682"/>
    <w:rsid w:val="00B878E6"/>
    <w:rsid w:val="00B939D3"/>
    <w:rsid w:val="00B95A11"/>
    <w:rsid w:val="00BA281A"/>
    <w:rsid w:val="00BA4EA5"/>
    <w:rsid w:val="00BB106D"/>
    <w:rsid w:val="00BB1C60"/>
    <w:rsid w:val="00BC1524"/>
    <w:rsid w:val="00BC33A9"/>
    <w:rsid w:val="00BC5444"/>
    <w:rsid w:val="00BC7E58"/>
    <w:rsid w:val="00BD0160"/>
    <w:rsid w:val="00BD0FC4"/>
    <w:rsid w:val="00BD3108"/>
    <w:rsid w:val="00BF27CE"/>
    <w:rsid w:val="00C0095C"/>
    <w:rsid w:val="00C021A7"/>
    <w:rsid w:val="00C325B6"/>
    <w:rsid w:val="00C34061"/>
    <w:rsid w:val="00C3590E"/>
    <w:rsid w:val="00C36E7E"/>
    <w:rsid w:val="00C45B61"/>
    <w:rsid w:val="00C55978"/>
    <w:rsid w:val="00C55B44"/>
    <w:rsid w:val="00C625A8"/>
    <w:rsid w:val="00C63B5D"/>
    <w:rsid w:val="00C7194D"/>
    <w:rsid w:val="00C72247"/>
    <w:rsid w:val="00C757BB"/>
    <w:rsid w:val="00C83C86"/>
    <w:rsid w:val="00C86BE1"/>
    <w:rsid w:val="00C8703D"/>
    <w:rsid w:val="00C877C2"/>
    <w:rsid w:val="00C879A3"/>
    <w:rsid w:val="00C907CC"/>
    <w:rsid w:val="00C90C7E"/>
    <w:rsid w:val="00C93E31"/>
    <w:rsid w:val="00C9524D"/>
    <w:rsid w:val="00C97438"/>
    <w:rsid w:val="00CA0FA3"/>
    <w:rsid w:val="00CA1312"/>
    <w:rsid w:val="00CA2769"/>
    <w:rsid w:val="00CA548E"/>
    <w:rsid w:val="00CA7192"/>
    <w:rsid w:val="00CB1E03"/>
    <w:rsid w:val="00CC2617"/>
    <w:rsid w:val="00CC37E4"/>
    <w:rsid w:val="00CC4BC6"/>
    <w:rsid w:val="00CD43C3"/>
    <w:rsid w:val="00CD7F70"/>
    <w:rsid w:val="00CE3C66"/>
    <w:rsid w:val="00CE5AC1"/>
    <w:rsid w:val="00CF197F"/>
    <w:rsid w:val="00CF7F75"/>
    <w:rsid w:val="00D05D89"/>
    <w:rsid w:val="00D072BD"/>
    <w:rsid w:val="00D12E04"/>
    <w:rsid w:val="00D1552B"/>
    <w:rsid w:val="00D26496"/>
    <w:rsid w:val="00D26FEC"/>
    <w:rsid w:val="00D31ADB"/>
    <w:rsid w:val="00D32369"/>
    <w:rsid w:val="00D33254"/>
    <w:rsid w:val="00D439E0"/>
    <w:rsid w:val="00D50F68"/>
    <w:rsid w:val="00D529A9"/>
    <w:rsid w:val="00D53B05"/>
    <w:rsid w:val="00D6323B"/>
    <w:rsid w:val="00D63583"/>
    <w:rsid w:val="00D718FD"/>
    <w:rsid w:val="00D7385A"/>
    <w:rsid w:val="00D73B0B"/>
    <w:rsid w:val="00D81A44"/>
    <w:rsid w:val="00D831A1"/>
    <w:rsid w:val="00D875F5"/>
    <w:rsid w:val="00D91BAC"/>
    <w:rsid w:val="00D92D82"/>
    <w:rsid w:val="00D97177"/>
    <w:rsid w:val="00DA1CC7"/>
    <w:rsid w:val="00DA66DD"/>
    <w:rsid w:val="00DC3BDC"/>
    <w:rsid w:val="00DD1AE5"/>
    <w:rsid w:val="00DD1F2B"/>
    <w:rsid w:val="00DD697F"/>
    <w:rsid w:val="00DE12C7"/>
    <w:rsid w:val="00DE178E"/>
    <w:rsid w:val="00DE2BB7"/>
    <w:rsid w:val="00DE631F"/>
    <w:rsid w:val="00DE6C24"/>
    <w:rsid w:val="00DF0887"/>
    <w:rsid w:val="00DF399E"/>
    <w:rsid w:val="00DF4E68"/>
    <w:rsid w:val="00DF5ADB"/>
    <w:rsid w:val="00E355E3"/>
    <w:rsid w:val="00E35D19"/>
    <w:rsid w:val="00E40685"/>
    <w:rsid w:val="00E43A4F"/>
    <w:rsid w:val="00E54CBE"/>
    <w:rsid w:val="00E644C3"/>
    <w:rsid w:val="00E65A88"/>
    <w:rsid w:val="00E715FB"/>
    <w:rsid w:val="00E71941"/>
    <w:rsid w:val="00E74F3F"/>
    <w:rsid w:val="00E76D83"/>
    <w:rsid w:val="00E905D2"/>
    <w:rsid w:val="00E932FE"/>
    <w:rsid w:val="00E94B12"/>
    <w:rsid w:val="00E97CBD"/>
    <w:rsid w:val="00EA2637"/>
    <w:rsid w:val="00EA2987"/>
    <w:rsid w:val="00EA2CE1"/>
    <w:rsid w:val="00EA3429"/>
    <w:rsid w:val="00EA6E92"/>
    <w:rsid w:val="00EB5BF9"/>
    <w:rsid w:val="00EB64B8"/>
    <w:rsid w:val="00ED7D0C"/>
    <w:rsid w:val="00EE1F82"/>
    <w:rsid w:val="00EE7D2B"/>
    <w:rsid w:val="00EF004D"/>
    <w:rsid w:val="00F02E39"/>
    <w:rsid w:val="00F04532"/>
    <w:rsid w:val="00F04628"/>
    <w:rsid w:val="00F05F2D"/>
    <w:rsid w:val="00F0683E"/>
    <w:rsid w:val="00F105B4"/>
    <w:rsid w:val="00F13D47"/>
    <w:rsid w:val="00F140DF"/>
    <w:rsid w:val="00F162E9"/>
    <w:rsid w:val="00F168ED"/>
    <w:rsid w:val="00F179D1"/>
    <w:rsid w:val="00F20237"/>
    <w:rsid w:val="00F224F1"/>
    <w:rsid w:val="00F35627"/>
    <w:rsid w:val="00F44BE6"/>
    <w:rsid w:val="00F50378"/>
    <w:rsid w:val="00F54167"/>
    <w:rsid w:val="00F562DD"/>
    <w:rsid w:val="00F567C7"/>
    <w:rsid w:val="00F604A8"/>
    <w:rsid w:val="00F612B4"/>
    <w:rsid w:val="00F70C7B"/>
    <w:rsid w:val="00F74B39"/>
    <w:rsid w:val="00F77404"/>
    <w:rsid w:val="00F87A1B"/>
    <w:rsid w:val="00F91B62"/>
    <w:rsid w:val="00F95B93"/>
    <w:rsid w:val="00F96E79"/>
    <w:rsid w:val="00FA009A"/>
    <w:rsid w:val="00FA7852"/>
    <w:rsid w:val="00FB2197"/>
    <w:rsid w:val="00FB2211"/>
    <w:rsid w:val="00FB36B2"/>
    <w:rsid w:val="00FC5535"/>
    <w:rsid w:val="00FD1EB7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5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" TargetMode="External"/><Relationship Id="rId18" Type="http://schemas.openxmlformats.org/officeDocument/2006/relationships/hyperlink" Target="http://www.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mailto:sales.ch@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1" ma:contentTypeDescription="Create a new document." ma:contentTypeScope="" ma:versionID="830a23fcea2509a674f8207e700bce9d">
  <xsd:schema xmlns:xsd="http://www.w3.org/2001/XMLSchema" xmlns:xs="http://www.w3.org/2001/XMLSchema" xmlns:p="http://schemas.microsoft.com/office/2006/metadata/properties" xmlns:ns1="5e32bf0a-83ef-47de-be9e-841abb22fd07" xmlns:ns2="98327c88-adbf-46b3-99b3-8284eea4c4a7" targetNamespace="http://schemas.microsoft.com/office/2006/metadata/properties" ma:root="true" ma:fieldsID="98ea44e4e515dc680ea442e17a1cde89" ns1:_="" ns2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1:BBS_x0020_Categorie"/>
                <xsd:element ref="ns1:BBS_x0020_Process" minOccurs="0"/>
                <xsd:element ref="ns1:Validity_x0020__x002f__x0020_G_x00fc_ltigkeit" minOccurs="0"/>
                <xsd:element ref="ns1:Validity" minOccurs="0"/>
                <xsd:element ref="ns2:Level" minOccurs="0"/>
                <xsd:element ref="ns1:Language" minOccurs="0"/>
                <xsd:element ref="ns1:Topic" minOccurs="0"/>
                <xsd:element ref="ns1:Owner"/>
                <xsd:element ref="ns1:Retention_x0020_period" minOccurs="0"/>
                <xsd:element ref="ns1:Storage"/>
                <xsd:element ref="ns1:Doc_x0020_Type"/>
                <xsd:element ref="ns2:Change_x0020_History"/>
                <xsd:element ref="ns2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0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1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2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GFR"/>
                    <xsd:enumeration value="BGUS"/>
                    <xsd:enumeration value="BHFR"/>
                    <xsd:enumeration value="BMCH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  <xsd:enumeration value="HWLS"/>
                    <xsd:enumeration value="QVCH"/>
                    <xsd:enumeration value="VCDE"/>
                  </xsd:restriction>
                </xsd:simpleType>
              </xsd:element>
            </xsd:sequence>
          </xsd:extension>
        </xsd:complexContent>
      </xsd:complexType>
    </xsd:element>
    <xsd:element name="Validity" ma:index="3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5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8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9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0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1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2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4" nillable="true" ma:displayName="Level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3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14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Topic xmlns="5e32bf0a-83ef-47de-be9e-841abb22fd07">Presseinformation, Pressemitteilung, PR, 81173188, PR template
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SOP/P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  <Level xmlns="98327c88-adbf-46b3-99b3-8284eea4c4a7">Level 1 - 3</Level>
    <L_x00f6_schkennzeichen xmlns="98327c88-adbf-46b3-99b3-8284eea4c4a7">false</L_x00f6_schkennzeichen>
    <Change_x0020_History xmlns="98327c88-adbf-46b3-99b3-8284eea4c4a7">first release to BBS-CORE</Change_x0020_Hist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1340D-F9AF-4D84-8AEC-7CCE2760E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5e32bf0a-83ef-47de-be9e-841abb22fd07"/>
    <ds:schemaRef ds:uri="http://schemas.microsoft.com/office/infopath/2007/PartnerControls"/>
    <ds:schemaRef ds:uri="http://purl.org/dc/dcmitype/"/>
    <ds:schemaRef ds:uri="98327c88-adbf-46b3-99b3-8284eea4c4a7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898512C-75C9-47C3-948A-07595EF0B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730FBED8.dotm</Template>
  <TotalTime>0</TotalTime>
  <Pages>2</Pages>
  <Words>470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4156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Diepenbrock Stefan</dc:creator>
  <cp:lastModifiedBy>Reichle Petra</cp:lastModifiedBy>
  <cp:revision>5</cp:revision>
  <cp:lastPrinted>2016-09-08T08:02:00Z</cp:lastPrinted>
  <dcterms:created xsi:type="dcterms:W3CDTF">2016-08-23T09:46:00Z</dcterms:created>
  <dcterms:modified xsi:type="dcterms:W3CDTF">2016-09-08T08:04:00Z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