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1E4B61" w14:textId="77777777" w:rsidR="00F91039" w:rsidRPr="005F4A03" w:rsidRDefault="00F91039" w:rsidP="00F91039">
      <w:pPr>
        <w:pStyle w:val="berschrift1"/>
        <w:numPr>
          <w:ilvl w:val="0"/>
          <w:numId w:val="0"/>
        </w:numPr>
        <w:spacing w:line="240" w:lineRule="auto"/>
        <w:rPr>
          <w:sz w:val="44"/>
          <w:lang w:val="en-US"/>
        </w:rPr>
      </w:pPr>
      <w:r w:rsidRPr="005F4A03">
        <w:rPr>
          <w:sz w:val="44"/>
          <w:lang w:val="en-US"/>
        </w:rPr>
        <w:t>Press Release</w:t>
      </w:r>
    </w:p>
    <w:p w14:paraId="5E1E4B62" w14:textId="77777777" w:rsidR="00812F6F" w:rsidRPr="005F4A03" w:rsidRDefault="00812F6F" w:rsidP="00812F6F">
      <w:pPr>
        <w:pStyle w:val="BaumerFliesstext"/>
        <w:rPr>
          <w:lang w:val="en-US"/>
        </w:rPr>
      </w:pPr>
    </w:p>
    <w:p w14:paraId="5E1E4B63" w14:textId="77777777" w:rsidR="00812F6F" w:rsidRPr="005F4A03" w:rsidRDefault="00812F6F" w:rsidP="00812F6F">
      <w:pPr>
        <w:pStyle w:val="BaumerFliesstext"/>
        <w:rPr>
          <w:lang w:val="en-US"/>
        </w:rPr>
      </w:pPr>
    </w:p>
    <w:p w14:paraId="48CDDEED" w14:textId="77777777" w:rsidR="00B87981" w:rsidRPr="009435E7" w:rsidRDefault="00B87981" w:rsidP="00B87981">
      <w:pPr>
        <w:pStyle w:val="BaumerFliesstext"/>
        <w:spacing w:before="240" w:line="360" w:lineRule="auto"/>
        <w:rPr>
          <w:b/>
          <w:bCs/>
          <w:iCs/>
          <w:sz w:val="28"/>
          <w:szCs w:val="28"/>
          <w:lang w:val="en-US"/>
        </w:rPr>
      </w:pPr>
      <w:r w:rsidRPr="009435E7">
        <w:rPr>
          <w:b/>
          <w:bCs/>
          <w:iCs/>
          <w:sz w:val="28"/>
          <w:szCs w:val="28"/>
          <w:lang w:val="en-US"/>
        </w:rPr>
        <w:t xml:space="preserve">Baumer </w:t>
      </w:r>
      <w:r>
        <w:rPr>
          <w:b/>
          <w:bCs/>
          <w:iCs/>
          <w:sz w:val="28"/>
          <w:szCs w:val="28"/>
          <w:lang w:val="en-US"/>
        </w:rPr>
        <w:t>magnetic encoder</w:t>
      </w:r>
      <w:r w:rsidRPr="009435E7">
        <w:rPr>
          <w:b/>
          <w:bCs/>
          <w:iCs/>
          <w:sz w:val="28"/>
          <w:szCs w:val="28"/>
          <w:lang w:val="en-US"/>
        </w:rPr>
        <w:t xml:space="preserve">s: Precise, robust and </w:t>
      </w:r>
      <w:r>
        <w:rPr>
          <w:b/>
          <w:bCs/>
          <w:iCs/>
          <w:sz w:val="28"/>
          <w:szCs w:val="28"/>
          <w:lang w:val="en-US"/>
        </w:rPr>
        <w:t>enhancing efficiency</w:t>
      </w:r>
    </w:p>
    <w:p w14:paraId="08D925F8" w14:textId="77777777" w:rsidR="002A304F" w:rsidRPr="002A304F" w:rsidRDefault="002A304F" w:rsidP="002A304F">
      <w:pPr>
        <w:spacing w:line="360" w:lineRule="auto"/>
        <w:jc w:val="right"/>
        <w:rPr>
          <w:b/>
          <w:bCs/>
          <w:iCs/>
          <w:sz w:val="28"/>
          <w:szCs w:val="28"/>
          <w:lang w:val="en-US"/>
        </w:rPr>
      </w:pPr>
    </w:p>
    <w:p w14:paraId="5818016B" w14:textId="18D8675F" w:rsidR="002A304F" w:rsidRPr="005F4A03" w:rsidRDefault="002A304F" w:rsidP="002A304F">
      <w:pPr>
        <w:ind w:right="400"/>
        <w:rPr>
          <w:noProof/>
          <w:lang w:val="en-US"/>
        </w:rPr>
      </w:pPr>
      <w:r w:rsidRPr="00A0373C">
        <w:rPr>
          <w:noProof/>
          <w:lang w:val="de-DE" w:eastAsia="zh-CN"/>
        </w:rPr>
        <w:drawing>
          <wp:anchor distT="0" distB="0" distL="114300" distR="114300" simplePos="0" relativeHeight="251662336" behindDoc="0" locked="0" layoutInCell="1" allowOverlap="1" wp14:anchorId="52A62F2F" wp14:editId="1EC253B0">
            <wp:simplePos x="0" y="0"/>
            <wp:positionH relativeFrom="column">
              <wp:posOffset>3643630</wp:posOffset>
            </wp:positionH>
            <wp:positionV relativeFrom="paragraph">
              <wp:posOffset>149860</wp:posOffset>
            </wp:positionV>
            <wp:extent cx="2476500" cy="181483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f\Desktop\PR_Parameterserverfunktion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1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06E1A9" w14:textId="26DD6084" w:rsidR="00B87981" w:rsidRPr="00846EF0" w:rsidRDefault="00D73B0B" w:rsidP="00B87981">
      <w:pPr>
        <w:pStyle w:val="BaumerFliesstext"/>
        <w:spacing w:before="240" w:line="360" w:lineRule="auto"/>
        <w:rPr>
          <w:szCs w:val="20"/>
          <w:lang w:val="en-US"/>
        </w:rPr>
      </w:pPr>
      <w:r w:rsidRPr="002A304F">
        <w:rPr>
          <w:lang w:val="en-US"/>
        </w:rPr>
        <w:t>(</w:t>
      </w:r>
      <w:r w:rsidR="002A304F" w:rsidRPr="002A304F">
        <w:rPr>
          <w:lang w:val="en-US"/>
        </w:rPr>
        <w:t>09</w:t>
      </w:r>
      <w:r w:rsidR="00F91039" w:rsidRPr="002A304F">
        <w:rPr>
          <w:lang w:val="en-US"/>
        </w:rPr>
        <w:t>/</w:t>
      </w:r>
      <w:r w:rsidR="002A304F" w:rsidRPr="002A304F">
        <w:rPr>
          <w:lang w:val="en-US"/>
        </w:rPr>
        <w:t>1</w:t>
      </w:r>
      <w:r w:rsidR="00B87981">
        <w:rPr>
          <w:lang w:val="en-US"/>
        </w:rPr>
        <w:t>1</w:t>
      </w:r>
      <w:r w:rsidR="00F91039" w:rsidRPr="002A304F">
        <w:rPr>
          <w:lang w:val="en-US"/>
        </w:rPr>
        <w:t>/</w:t>
      </w:r>
      <w:r w:rsidR="002A304F" w:rsidRPr="002A304F">
        <w:rPr>
          <w:lang w:val="en-US"/>
        </w:rPr>
        <w:t>2019</w:t>
      </w:r>
      <w:r w:rsidRPr="002A304F">
        <w:rPr>
          <w:lang w:val="en-US"/>
        </w:rPr>
        <w:t>)</w:t>
      </w:r>
      <w:r w:rsidR="00F162E9" w:rsidRPr="005F4A03">
        <w:rPr>
          <w:lang w:val="en-US"/>
        </w:rPr>
        <w:t xml:space="preserve"> </w:t>
      </w:r>
      <w:r w:rsidR="00B87981" w:rsidRPr="00846EF0">
        <w:rPr>
          <w:szCs w:val="20"/>
          <w:lang w:val="en-US"/>
        </w:rPr>
        <w:t xml:space="preserve">The Baumer </w:t>
      </w:r>
      <w:r w:rsidR="00B87981">
        <w:rPr>
          <w:szCs w:val="20"/>
          <w:lang w:val="en-US"/>
        </w:rPr>
        <w:t>magnetic encoders of the</w:t>
      </w:r>
      <w:r w:rsidR="00B87981" w:rsidRPr="00846EF0">
        <w:rPr>
          <w:szCs w:val="20"/>
          <w:lang w:val="en-US"/>
        </w:rPr>
        <w:t xml:space="preserve"> EAM580/360</w:t>
      </w:r>
      <w:r w:rsidR="00B87981">
        <w:rPr>
          <w:szCs w:val="20"/>
          <w:lang w:val="en-US"/>
        </w:rPr>
        <w:t xml:space="preserve"> series</w:t>
      </w:r>
      <w:r w:rsidR="00B87981" w:rsidRPr="00846EF0">
        <w:rPr>
          <w:szCs w:val="20"/>
          <w:lang w:val="en-US"/>
        </w:rPr>
        <w:t xml:space="preserve"> are unbeaten when it comes to reliability and precisio</w:t>
      </w:r>
      <w:r w:rsidR="00B87981">
        <w:rPr>
          <w:szCs w:val="20"/>
          <w:lang w:val="en-US"/>
        </w:rPr>
        <w:t>n. "No competitive product of similar</w:t>
      </w:r>
      <w:r w:rsidR="00B87981" w:rsidRPr="00846EF0">
        <w:rPr>
          <w:szCs w:val="20"/>
          <w:lang w:val="en-US"/>
        </w:rPr>
        <w:t xml:space="preserve"> robustness and longevity </w:t>
      </w:r>
      <w:r w:rsidR="00B87981">
        <w:rPr>
          <w:szCs w:val="20"/>
          <w:lang w:val="en-US"/>
        </w:rPr>
        <w:t>could be a match for them</w:t>
      </w:r>
      <w:r w:rsidR="00B87981" w:rsidRPr="00846EF0">
        <w:rPr>
          <w:szCs w:val="20"/>
          <w:lang w:val="en-US"/>
        </w:rPr>
        <w:t xml:space="preserve"> in terms of absolute angular </w:t>
      </w:r>
      <w:r w:rsidR="00B87981">
        <w:rPr>
          <w:szCs w:val="20"/>
          <w:lang w:val="en-US"/>
        </w:rPr>
        <w:t>precision</w:t>
      </w:r>
      <w:r w:rsidR="00B87981" w:rsidRPr="00846EF0">
        <w:rPr>
          <w:szCs w:val="20"/>
          <w:lang w:val="en-US"/>
        </w:rPr>
        <w:t xml:space="preserve">," </w:t>
      </w:r>
      <w:r w:rsidR="00B87981" w:rsidRPr="00B87981">
        <w:rPr>
          <w:szCs w:val="20"/>
          <w:lang w:val="en-US"/>
        </w:rPr>
        <w:t xml:space="preserve">says Mr. Daniel Kleiner, Head of the Industrial Encoder Business Unit. </w:t>
      </w:r>
      <w:r w:rsidR="00B87981">
        <w:rPr>
          <w:szCs w:val="20"/>
          <w:lang w:val="en-US"/>
        </w:rPr>
        <w:t>The Baumer</w:t>
      </w:r>
      <w:r w:rsidR="00B87981" w:rsidRPr="00846EF0">
        <w:rPr>
          <w:szCs w:val="20"/>
          <w:lang w:val="en-US"/>
        </w:rPr>
        <w:t xml:space="preserve"> </w:t>
      </w:r>
      <w:r w:rsidR="00B87981">
        <w:rPr>
          <w:szCs w:val="20"/>
          <w:lang w:val="en-US"/>
        </w:rPr>
        <w:t>absolute magnetic encoder</w:t>
      </w:r>
      <w:r w:rsidR="00B87981" w:rsidRPr="00846EF0">
        <w:rPr>
          <w:szCs w:val="20"/>
          <w:lang w:val="en-US"/>
        </w:rPr>
        <w:t xml:space="preserve">s </w:t>
      </w:r>
      <w:r w:rsidR="00B87981">
        <w:rPr>
          <w:szCs w:val="20"/>
          <w:lang w:val="en-US"/>
        </w:rPr>
        <w:t>feature</w:t>
      </w:r>
      <w:r w:rsidR="00B87981" w:rsidRPr="00846EF0">
        <w:rPr>
          <w:szCs w:val="20"/>
          <w:lang w:val="en-US"/>
        </w:rPr>
        <w:t xml:space="preserve"> </w:t>
      </w:r>
      <w:r w:rsidR="00B87981">
        <w:rPr>
          <w:szCs w:val="20"/>
          <w:lang w:val="en-US"/>
        </w:rPr>
        <w:t xml:space="preserve">an </w:t>
      </w:r>
      <w:r w:rsidR="00B87981" w:rsidRPr="00846EF0">
        <w:rPr>
          <w:szCs w:val="20"/>
          <w:lang w:val="en-US"/>
        </w:rPr>
        <w:t>angular accuracy of +- 0.15 degrees</w:t>
      </w:r>
      <w:r w:rsidR="00B87981">
        <w:rPr>
          <w:szCs w:val="20"/>
          <w:lang w:val="en-US"/>
        </w:rPr>
        <w:t xml:space="preserve"> for ultra-precise</w:t>
      </w:r>
      <w:r w:rsidR="00B87981" w:rsidRPr="00846EF0">
        <w:rPr>
          <w:szCs w:val="20"/>
          <w:lang w:val="en-US"/>
        </w:rPr>
        <w:t xml:space="preserve"> </w:t>
      </w:r>
      <w:r w:rsidR="00B87981">
        <w:rPr>
          <w:szCs w:val="20"/>
          <w:lang w:val="en-US"/>
        </w:rPr>
        <w:t>positioning tasks</w:t>
      </w:r>
      <w:r w:rsidR="00B87981" w:rsidRPr="00846EF0">
        <w:rPr>
          <w:szCs w:val="20"/>
          <w:lang w:val="en-US"/>
        </w:rPr>
        <w:t xml:space="preserve">. </w:t>
      </w:r>
      <w:r w:rsidR="00B87981">
        <w:rPr>
          <w:szCs w:val="20"/>
          <w:lang w:val="en-US"/>
        </w:rPr>
        <w:t xml:space="preserve">According to Kleiner, with </w:t>
      </w:r>
      <w:r w:rsidR="00B87981" w:rsidRPr="00846EF0">
        <w:rPr>
          <w:szCs w:val="20"/>
          <w:lang w:val="en-US"/>
        </w:rPr>
        <w:t xml:space="preserve">this generation of robust </w:t>
      </w:r>
      <w:r w:rsidR="00B87981">
        <w:rPr>
          <w:szCs w:val="20"/>
          <w:lang w:val="en-US"/>
        </w:rPr>
        <w:t>magnetic encoder</w:t>
      </w:r>
      <w:r w:rsidR="00B87981" w:rsidRPr="00846EF0">
        <w:rPr>
          <w:szCs w:val="20"/>
          <w:lang w:val="en-US"/>
        </w:rPr>
        <w:t>s</w:t>
      </w:r>
      <w:r w:rsidR="00B87981">
        <w:rPr>
          <w:szCs w:val="20"/>
          <w:lang w:val="en-US"/>
        </w:rPr>
        <w:t xml:space="preserve"> </w:t>
      </w:r>
      <w:r w:rsidR="00B87981" w:rsidRPr="00846EF0">
        <w:rPr>
          <w:szCs w:val="20"/>
          <w:lang w:val="en-US"/>
        </w:rPr>
        <w:t xml:space="preserve">Baumer </w:t>
      </w:r>
      <w:r w:rsidR="00B87981">
        <w:rPr>
          <w:szCs w:val="20"/>
          <w:lang w:val="en-US"/>
        </w:rPr>
        <w:t>has</w:t>
      </w:r>
      <w:r w:rsidR="00DF043F">
        <w:rPr>
          <w:szCs w:val="20"/>
          <w:lang w:val="en-US"/>
        </w:rPr>
        <w:t xml:space="preserve"> </w:t>
      </w:r>
      <w:r w:rsidR="00B87981" w:rsidRPr="00846EF0">
        <w:rPr>
          <w:szCs w:val="20"/>
          <w:lang w:val="en-US"/>
        </w:rPr>
        <w:t>"</w:t>
      </w:r>
      <w:r w:rsidR="00B87981">
        <w:rPr>
          <w:szCs w:val="20"/>
          <w:lang w:val="en-US"/>
        </w:rPr>
        <w:t>reached</w:t>
      </w:r>
      <w:r w:rsidR="00B87981" w:rsidRPr="00846EF0">
        <w:rPr>
          <w:szCs w:val="20"/>
          <w:lang w:val="en-US"/>
        </w:rPr>
        <w:t xml:space="preserve"> a</w:t>
      </w:r>
      <w:r w:rsidR="00B87981">
        <w:rPr>
          <w:szCs w:val="20"/>
          <w:lang w:val="en-US"/>
        </w:rPr>
        <w:t xml:space="preserve"> dimension of precision</w:t>
      </w:r>
      <w:r w:rsidR="00B87981" w:rsidRPr="00846EF0">
        <w:rPr>
          <w:szCs w:val="20"/>
          <w:lang w:val="en-US"/>
        </w:rPr>
        <w:t xml:space="preserve"> that previously </w:t>
      </w:r>
      <w:r w:rsidR="00B87981">
        <w:rPr>
          <w:szCs w:val="20"/>
          <w:lang w:val="en-US"/>
        </w:rPr>
        <w:t>only</w:t>
      </w:r>
      <w:r w:rsidR="00B87981" w:rsidRPr="00846EF0">
        <w:rPr>
          <w:szCs w:val="20"/>
          <w:lang w:val="en-US"/>
        </w:rPr>
        <w:t xml:space="preserve"> optical encoders</w:t>
      </w:r>
      <w:r w:rsidR="00B87981">
        <w:rPr>
          <w:szCs w:val="20"/>
          <w:lang w:val="en-US"/>
        </w:rPr>
        <w:t xml:space="preserve"> could deliver</w:t>
      </w:r>
      <w:r w:rsidR="00B87981" w:rsidRPr="00846EF0">
        <w:rPr>
          <w:szCs w:val="20"/>
          <w:lang w:val="en-US"/>
        </w:rPr>
        <w:t xml:space="preserve">". </w:t>
      </w:r>
      <w:r w:rsidR="00B87981">
        <w:rPr>
          <w:szCs w:val="20"/>
          <w:lang w:val="en-US"/>
        </w:rPr>
        <w:t>Furthermore</w:t>
      </w:r>
      <w:r w:rsidR="00B87981" w:rsidRPr="00796B3A">
        <w:rPr>
          <w:szCs w:val="20"/>
          <w:lang w:val="en-US"/>
        </w:rPr>
        <w:t xml:space="preserve"> </w:t>
      </w:r>
      <w:r w:rsidR="00B87981">
        <w:rPr>
          <w:szCs w:val="20"/>
          <w:lang w:val="en-US"/>
        </w:rPr>
        <w:t xml:space="preserve">more convincing features added to the encoder families are integrated efficiency-increasing interfaces. </w:t>
      </w:r>
    </w:p>
    <w:p w14:paraId="600C0D13" w14:textId="4B0C72F4" w:rsidR="00B87981" w:rsidRDefault="00B87981" w:rsidP="00B87981">
      <w:pPr>
        <w:pStyle w:val="BaumerFliesstext"/>
        <w:spacing w:before="240" w:line="360" w:lineRule="auto"/>
        <w:rPr>
          <w:szCs w:val="20"/>
          <w:lang w:val="en-US"/>
        </w:rPr>
      </w:pPr>
      <w:r>
        <w:rPr>
          <w:szCs w:val="20"/>
          <w:lang w:val="en-US"/>
        </w:rPr>
        <w:t>Among other things, t</w:t>
      </w:r>
      <w:r w:rsidRPr="002C4A6C">
        <w:rPr>
          <w:szCs w:val="20"/>
          <w:lang w:val="en-US"/>
        </w:rPr>
        <w:t>he secret for the</w:t>
      </w:r>
      <w:r>
        <w:rPr>
          <w:szCs w:val="20"/>
          <w:lang w:val="en-US"/>
        </w:rPr>
        <w:t xml:space="preserve"> outstandingly</w:t>
      </w:r>
      <w:r w:rsidRPr="002C4A6C">
        <w:rPr>
          <w:szCs w:val="20"/>
          <w:lang w:val="en-US"/>
        </w:rPr>
        <w:t xml:space="preserve"> high precision and robustness of Baumer encoders lies in the patented </w:t>
      </w:r>
      <w:r>
        <w:rPr>
          <w:szCs w:val="20"/>
          <w:lang w:val="en-US"/>
        </w:rPr>
        <w:t>arrangement of twin</w:t>
      </w:r>
      <w:r w:rsidRPr="002C4A6C">
        <w:rPr>
          <w:szCs w:val="20"/>
          <w:lang w:val="en-US"/>
        </w:rPr>
        <w:t xml:space="preserve"> magnet</w:t>
      </w:r>
      <w:r>
        <w:rPr>
          <w:szCs w:val="20"/>
          <w:lang w:val="en-US"/>
        </w:rPr>
        <w:t xml:space="preserve">s </w:t>
      </w:r>
      <w:r w:rsidR="00262FA7">
        <w:rPr>
          <w:szCs w:val="20"/>
          <w:lang w:val="en-US"/>
        </w:rPr>
        <w:t xml:space="preserve">(patent pending) </w:t>
      </w:r>
      <w:r>
        <w:rPr>
          <w:szCs w:val="20"/>
          <w:lang w:val="en-US"/>
        </w:rPr>
        <w:t>and their i</w:t>
      </w:r>
      <w:r w:rsidRPr="002C4A6C">
        <w:rPr>
          <w:szCs w:val="20"/>
          <w:lang w:val="en-US"/>
        </w:rPr>
        <w:t xml:space="preserve">nnovative interaction with a powerful, energy-efficient microprocessor </w:t>
      </w:r>
      <w:r>
        <w:rPr>
          <w:szCs w:val="20"/>
          <w:lang w:val="en-US"/>
        </w:rPr>
        <w:t>and</w:t>
      </w:r>
      <w:r w:rsidRPr="002C4A6C">
        <w:rPr>
          <w:szCs w:val="20"/>
          <w:lang w:val="en-US"/>
        </w:rPr>
        <w:t xml:space="preserve"> </w:t>
      </w:r>
      <w:r w:rsidR="00DF043F">
        <w:rPr>
          <w:szCs w:val="20"/>
          <w:lang w:val="en-US"/>
        </w:rPr>
        <w:t xml:space="preserve">sophisticated </w:t>
      </w:r>
      <w:r w:rsidRPr="002C4A6C">
        <w:rPr>
          <w:szCs w:val="20"/>
          <w:lang w:val="en-US"/>
        </w:rPr>
        <w:t xml:space="preserve">signal processing algorithms for conversion, filtering and interpolation of measured values. </w:t>
      </w:r>
      <w:r>
        <w:rPr>
          <w:szCs w:val="20"/>
          <w:lang w:val="en-US"/>
        </w:rPr>
        <w:t>Operating on</w:t>
      </w:r>
      <w:r w:rsidRPr="002C4A6C">
        <w:rPr>
          <w:szCs w:val="20"/>
          <w:lang w:val="en-US"/>
        </w:rPr>
        <w:t xml:space="preserve"> magneto resistive (MR) technology</w:t>
      </w:r>
      <w:r>
        <w:rPr>
          <w:szCs w:val="20"/>
          <w:lang w:val="en-US"/>
        </w:rPr>
        <w:t xml:space="preserve">, the MAGRES encoders deliver </w:t>
      </w:r>
      <w:r w:rsidRPr="002C4A6C">
        <w:rPr>
          <w:szCs w:val="20"/>
          <w:lang w:val="en-US"/>
        </w:rPr>
        <w:t>two signal periods per revolution</w:t>
      </w:r>
      <w:r>
        <w:rPr>
          <w:szCs w:val="20"/>
          <w:lang w:val="en-US"/>
        </w:rPr>
        <w:t>,</w:t>
      </w:r>
      <w:r w:rsidRPr="002C4A6C">
        <w:rPr>
          <w:szCs w:val="20"/>
          <w:lang w:val="en-US"/>
        </w:rPr>
        <w:t xml:space="preserve"> </w:t>
      </w:r>
      <w:r>
        <w:rPr>
          <w:szCs w:val="20"/>
          <w:lang w:val="en-US"/>
        </w:rPr>
        <w:t>which are</w:t>
      </w:r>
      <w:r w:rsidRPr="002C4A6C">
        <w:rPr>
          <w:szCs w:val="20"/>
          <w:lang w:val="en-US"/>
        </w:rPr>
        <w:t xml:space="preserve"> twice as many as</w:t>
      </w:r>
      <w:r>
        <w:rPr>
          <w:szCs w:val="20"/>
          <w:lang w:val="en-US"/>
        </w:rPr>
        <w:t xml:space="preserve"> provided by </w:t>
      </w:r>
      <w:r w:rsidRPr="002C4A6C">
        <w:rPr>
          <w:szCs w:val="20"/>
          <w:lang w:val="en-US"/>
        </w:rPr>
        <w:t xml:space="preserve">Hall sensors </w:t>
      </w:r>
      <w:r>
        <w:rPr>
          <w:szCs w:val="20"/>
          <w:lang w:val="en-US"/>
        </w:rPr>
        <w:t>that are deployed in competitive products.</w:t>
      </w:r>
      <w:r w:rsidRPr="002C4A6C">
        <w:rPr>
          <w:szCs w:val="20"/>
          <w:lang w:val="en-US"/>
        </w:rPr>
        <w:t xml:space="preserve"> And</w:t>
      </w:r>
      <w:r>
        <w:rPr>
          <w:szCs w:val="20"/>
          <w:lang w:val="en-US"/>
        </w:rPr>
        <w:t>,</w:t>
      </w:r>
      <w:r w:rsidRPr="002C4A6C">
        <w:rPr>
          <w:szCs w:val="20"/>
          <w:lang w:val="en-US"/>
        </w:rPr>
        <w:t xml:space="preserve"> </w:t>
      </w:r>
      <w:r>
        <w:rPr>
          <w:szCs w:val="20"/>
          <w:lang w:val="en-US"/>
        </w:rPr>
        <w:t>everything safely encased in a robust design to endure shocks and vibration.</w:t>
      </w:r>
      <w:r w:rsidR="00ED77D8">
        <w:rPr>
          <w:szCs w:val="20"/>
          <w:lang w:val="en-US"/>
        </w:rPr>
        <w:t xml:space="preserve">  </w:t>
      </w:r>
    </w:p>
    <w:p w14:paraId="495E7555" w14:textId="4FB778CE" w:rsidR="00B87981" w:rsidRPr="002C4A6C" w:rsidRDefault="00B87981" w:rsidP="00B87981">
      <w:pPr>
        <w:pStyle w:val="BaumerFliesstext"/>
        <w:spacing w:before="240" w:line="360" w:lineRule="auto"/>
        <w:rPr>
          <w:szCs w:val="20"/>
          <w:lang w:val="en-US"/>
        </w:rPr>
      </w:pPr>
      <w:r>
        <w:rPr>
          <w:szCs w:val="20"/>
          <w:lang w:val="en-US"/>
        </w:rPr>
        <w:t>In the EAM development,</w:t>
      </w:r>
      <w:r w:rsidRPr="002C4A6C">
        <w:rPr>
          <w:szCs w:val="20"/>
          <w:lang w:val="en-US"/>
        </w:rPr>
        <w:t xml:space="preserve"> Baumer </w:t>
      </w:r>
      <w:r>
        <w:rPr>
          <w:szCs w:val="20"/>
          <w:lang w:val="en-US"/>
        </w:rPr>
        <w:t xml:space="preserve">was backed by </w:t>
      </w:r>
      <w:r w:rsidR="00DF043F">
        <w:rPr>
          <w:szCs w:val="20"/>
          <w:lang w:val="en-US"/>
        </w:rPr>
        <w:t>unique</w:t>
      </w:r>
      <w:r w:rsidRPr="002C4A6C">
        <w:rPr>
          <w:szCs w:val="20"/>
          <w:lang w:val="en-US"/>
        </w:rPr>
        <w:t xml:space="preserve"> </w:t>
      </w:r>
      <w:r>
        <w:rPr>
          <w:szCs w:val="20"/>
          <w:lang w:val="en-US"/>
        </w:rPr>
        <w:t xml:space="preserve">knowhow and </w:t>
      </w:r>
      <w:r w:rsidRPr="002C4A6C">
        <w:rPr>
          <w:szCs w:val="20"/>
          <w:lang w:val="en-US"/>
        </w:rPr>
        <w:t xml:space="preserve">experience. </w:t>
      </w:r>
      <w:r>
        <w:rPr>
          <w:szCs w:val="20"/>
          <w:lang w:val="en-US"/>
        </w:rPr>
        <w:t>As one of</w:t>
      </w:r>
      <w:r w:rsidRPr="002C4A6C">
        <w:rPr>
          <w:szCs w:val="20"/>
          <w:lang w:val="en-US"/>
        </w:rPr>
        <w:t xml:space="preserve"> world's leading manufacturer</w:t>
      </w:r>
      <w:r>
        <w:rPr>
          <w:szCs w:val="20"/>
          <w:lang w:val="en-US"/>
        </w:rPr>
        <w:t>s</w:t>
      </w:r>
      <w:r w:rsidRPr="002C4A6C">
        <w:rPr>
          <w:szCs w:val="20"/>
          <w:lang w:val="en-US"/>
        </w:rPr>
        <w:t xml:space="preserve"> of sensors and measuring instruments</w:t>
      </w:r>
      <w:r>
        <w:rPr>
          <w:szCs w:val="20"/>
          <w:lang w:val="en-US"/>
        </w:rPr>
        <w:t>, Baumer</w:t>
      </w:r>
      <w:r w:rsidRPr="002C4A6C">
        <w:rPr>
          <w:szCs w:val="20"/>
          <w:lang w:val="en-US"/>
        </w:rPr>
        <w:t xml:space="preserve"> not only</w:t>
      </w:r>
      <w:r>
        <w:rPr>
          <w:szCs w:val="20"/>
          <w:lang w:val="en-US"/>
        </w:rPr>
        <w:t xml:space="preserve"> co-invented basic principles </w:t>
      </w:r>
      <w:r w:rsidR="00262FA7">
        <w:rPr>
          <w:szCs w:val="20"/>
          <w:lang w:val="en-US"/>
        </w:rPr>
        <w:t xml:space="preserve">of </w:t>
      </w:r>
      <w:r>
        <w:rPr>
          <w:szCs w:val="20"/>
          <w:lang w:val="en-US"/>
        </w:rPr>
        <w:t>magnetic encoders</w:t>
      </w:r>
      <w:r w:rsidRPr="002C4A6C">
        <w:rPr>
          <w:szCs w:val="20"/>
          <w:lang w:val="en-US"/>
        </w:rPr>
        <w:t xml:space="preserve">. </w:t>
      </w:r>
      <w:r>
        <w:rPr>
          <w:szCs w:val="20"/>
          <w:lang w:val="en-US"/>
        </w:rPr>
        <w:t xml:space="preserve">For two decades by now, Baumer </w:t>
      </w:r>
      <w:r w:rsidRPr="002C4A6C">
        <w:rPr>
          <w:szCs w:val="20"/>
          <w:lang w:val="en-US"/>
        </w:rPr>
        <w:t xml:space="preserve">has been </w:t>
      </w:r>
      <w:r>
        <w:rPr>
          <w:szCs w:val="20"/>
          <w:lang w:val="en-US"/>
        </w:rPr>
        <w:t>extremely</w:t>
      </w:r>
      <w:r w:rsidRPr="002C4A6C">
        <w:rPr>
          <w:szCs w:val="20"/>
          <w:lang w:val="en-US"/>
        </w:rPr>
        <w:t xml:space="preserve"> </w:t>
      </w:r>
      <w:r>
        <w:rPr>
          <w:szCs w:val="20"/>
          <w:lang w:val="en-US"/>
        </w:rPr>
        <w:t>successful in this domain and</w:t>
      </w:r>
      <w:r w:rsidRPr="002C4A6C">
        <w:rPr>
          <w:szCs w:val="20"/>
          <w:lang w:val="en-US"/>
        </w:rPr>
        <w:t xml:space="preserve"> the MAG</w:t>
      </w:r>
      <w:r>
        <w:rPr>
          <w:szCs w:val="20"/>
          <w:lang w:val="en-US"/>
        </w:rPr>
        <w:t>R</w:t>
      </w:r>
      <w:r w:rsidRPr="002C4A6C">
        <w:rPr>
          <w:szCs w:val="20"/>
          <w:lang w:val="en-US"/>
        </w:rPr>
        <w:t xml:space="preserve">ES encoders </w:t>
      </w:r>
      <w:r w:rsidR="00DF043F">
        <w:rPr>
          <w:szCs w:val="20"/>
          <w:lang w:val="en-US"/>
        </w:rPr>
        <w:t xml:space="preserve">of the fourth generation </w:t>
      </w:r>
      <w:r>
        <w:rPr>
          <w:szCs w:val="20"/>
          <w:lang w:val="en-US"/>
        </w:rPr>
        <w:t>are the living proof.</w:t>
      </w:r>
    </w:p>
    <w:p w14:paraId="47C81924" w14:textId="1D19B9D7" w:rsidR="00B87981" w:rsidRPr="006B7C0E" w:rsidRDefault="00B87981" w:rsidP="00B87981">
      <w:pPr>
        <w:pStyle w:val="BaumerFliesstext"/>
        <w:spacing w:before="240" w:line="360" w:lineRule="auto"/>
        <w:rPr>
          <w:szCs w:val="20"/>
          <w:lang w:val="en-US"/>
        </w:rPr>
      </w:pPr>
      <w:r>
        <w:rPr>
          <w:szCs w:val="20"/>
          <w:lang w:val="en-US"/>
        </w:rPr>
        <w:lastRenderedPageBreak/>
        <w:t>Thanks</w:t>
      </w:r>
      <w:r w:rsidRPr="005A29DC">
        <w:rPr>
          <w:szCs w:val="20"/>
          <w:lang w:val="en-US"/>
        </w:rPr>
        <w:t xml:space="preserve"> to their </w:t>
      </w:r>
      <w:r>
        <w:rPr>
          <w:szCs w:val="20"/>
          <w:lang w:val="en-US"/>
        </w:rPr>
        <w:t>outstandingly high</w:t>
      </w:r>
      <w:r w:rsidRPr="005A29DC">
        <w:rPr>
          <w:szCs w:val="20"/>
          <w:lang w:val="en-US"/>
        </w:rPr>
        <w:t xml:space="preserve"> accuracy, the</w:t>
      </w:r>
      <w:r>
        <w:rPr>
          <w:szCs w:val="20"/>
          <w:lang w:val="en-US"/>
        </w:rPr>
        <w:t>se</w:t>
      </w:r>
      <w:r w:rsidRPr="005A29DC">
        <w:rPr>
          <w:szCs w:val="20"/>
          <w:lang w:val="en-US"/>
        </w:rPr>
        <w:t xml:space="preserve"> encoders </w:t>
      </w:r>
      <w:r>
        <w:rPr>
          <w:szCs w:val="20"/>
          <w:lang w:val="en-US"/>
        </w:rPr>
        <w:t>are even suited for</w:t>
      </w:r>
      <w:r w:rsidRPr="005A29DC">
        <w:rPr>
          <w:szCs w:val="20"/>
          <w:lang w:val="en-US"/>
        </w:rPr>
        <w:t xml:space="preserve"> medical products.</w:t>
      </w:r>
      <w:r w:rsidR="00262FA7">
        <w:rPr>
          <w:szCs w:val="20"/>
          <w:lang w:val="en-US"/>
        </w:rPr>
        <w:t xml:space="preserve"> </w:t>
      </w:r>
      <w:r w:rsidR="00262FA7" w:rsidRPr="00262FA7">
        <w:rPr>
          <w:szCs w:val="20"/>
          <w:lang w:val="en-US"/>
        </w:rPr>
        <w:t>In patient couches of X-ray machines and computer tomographs, for example, they ensure the exact positioning of patients during treatment.</w:t>
      </w:r>
      <w:r w:rsidR="00ED77D8">
        <w:rPr>
          <w:szCs w:val="20"/>
          <w:lang w:val="en-US"/>
        </w:rPr>
        <w:t xml:space="preserve"> </w:t>
      </w:r>
      <w:r w:rsidRPr="005A29DC">
        <w:rPr>
          <w:szCs w:val="20"/>
          <w:lang w:val="en-US"/>
        </w:rPr>
        <w:t xml:space="preserve">. Here, the fraction of an </w:t>
      </w:r>
      <w:r>
        <w:rPr>
          <w:szCs w:val="20"/>
          <w:lang w:val="en-US"/>
        </w:rPr>
        <w:t>angular</w:t>
      </w:r>
      <w:r w:rsidRPr="005A29DC">
        <w:rPr>
          <w:szCs w:val="20"/>
          <w:lang w:val="en-US"/>
        </w:rPr>
        <w:t xml:space="preserve"> degree can be decisive for the</w:t>
      </w:r>
      <w:r w:rsidR="00262FA7">
        <w:rPr>
          <w:szCs w:val="20"/>
          <w:lang w:val="en-US"/>
        </w:rPr>
        <w:t xml:space="preserve"> </w:t>
      </w:r>
      <w:r w:rsidR="00262FA7" w:rsidRPr="005A29DC">
        <w:rPr>
          <w:szCs w:val="20"/>
          <w:lang w:val="en-US"/>
        </w:rPr>
        <w:t>success</w:t>
      </w:r>
      <w:r w:rsidR="00262FA7">
        <w:rPr>
          <w:szCs w:val="20"/>
          <w:lang w:val="en-US"/>
        </w:rPr>
        <w:t xml:space="preserve"> of the</w:t>
      </w:r>
      <w:r w:rsidRPr="005A29DC">
        <w:rPr>
          <w:szCs w:val="20"/>
          <w:lang w:val="en-US"/>
        </w:rPr>
        <w:t xml:space="preserve"> </w:t>
      </w:r>
      <w:r>
        <w:rPr>
          <w:szCs w:val="20"/>
          <w:lang w:val="en-US"/>
        </w:rPr>
        <w:t>treatment</w:t>
      </w:r>
      <w:r w:rsidRPr="005A29DC">
        <w:rPr>
          <w:szCs w:val="20"/>
          <w:lang w:val="en-US"/>
        </w:rPr>
        <w:t xml:space="preserve">. </w:t>
      </w:r>
      <w:r>
        <w:rPr>
          <w:szCs w:val="20"/>
          <w:lang w:val="en-US"/>
        </w:rPr>
        <w:t>And in great many more industrial applications, t</w:t>
      </w:r>
      <w:r w:rsidRPr="005A29DC">
        <w:rPr>
          <w:szCs w:val="20"/>
          <w:lang w:val="en-US"/>
        </w:rPr>
        <w:t xml:space="preserve">he </w:t>
      </w:r>
      <w:r>
        <w:rPr>
          <w:szCs w:val="20"/>
          <w:lang w:val="en-US"/>
        </w:rPr>
        <w:t>high-precision</w:t>
      </w:r>
      <w:r w:rsidRPr="005A29DC">
        <w:rPr>
          <w:szCs w:val="20"/>
          <w:lang w:val="en-US"/>
        </w:rPr>
        <w:t xml:space="preserve"> EAM 580/360 encoders </w:t>
      </w:r>
      <w:r>
        <w:rPr>
          <w:szCs w:val="20"/>
          <w:lang w:val="en-US"/>
        </w:rPr>
        <w:t>are a primary factor for</w:t>
      </w:r>
      <w:r w:rsidRPr="005A29DC">
        <w:rPr>
          <w:szCs w:val="20"/>
          <w:lang w:val="en-US"/>
        </w:rPr>
        <w:t xml:space="preserve"> </w:t>
      </w:r>
      <w:r>
        <w:rPr>
          <w:szCs w:val="20"/>
          <w:lang w:val="en-US"/>
        </w:rPr>
        <w:t xml:space="preserve">the “application’s overall efficiency </w:t>
      </w:r>
      <w:r w:rsidR="00F10508">
        <w:rPr>
          <w:szCs w:val="20"/>
          <w:lang w:val="en-US"/>
        </w:rPr>
        <w:t>and</w:t>
      </w:r>
      <w:r>
        <w:rPr>
          <w:szCs w:val="20"/>
          <w:lang w:val="en-US"/>
        </w:rPr>
        <w:t xml:space="preserve"> effectiveness”.</w:t>
      </w:r>
      <w:r w:rsidR="00ED77D8">
        <w:rPr>
          <w:szCs w:val="20"/>
          <w:lang w:val="en-US"/>
        </w:rPr>
        <w:t xml:space="preserve">  </w:t>
      </w:r>
    </w:p>
    <w:p w14:paraId="62795D0E" w14:textId="4D55F915" w:rsidR="00B87981" w:rsidRPr="00FF7019" w:rsidRDefault="00B87981" w:rsidP="00B87981">
      <w:pPr>
        <w:pStyle w:val="BaumerFliesstext"/>
        <w:spacing w:before="240" w:line="360" w:lineRule="auto"/>
        <w:rPr>
          <w:szCs w:val="20"/>
          <w:lang w:val="en-US"/>
        </w:rPr>
      </w:pPr>
      <w:r w:rsidRPr="00FF7019">
        <w:rPr>
          <w:szCs w:val="20"/>
          <w:lang w:val="en-US"/>
        </w:rPr>
        <w:t xml:space="preserve">This is </w:t>
      </w:r>
      <w:r>
        <w:rPr>
          <w:szCs w:val="20"/>
          <w:lang w:val="en-US"/>
        </w:rPr>
        <w:t>key and ever more influenced by encoder interface variety, particularly in</w:t>
      </w:r>
      <w:r w:rsidRPr="00FF7019">
        <w:rPr>
          <w:szCs w:val="20"/>
          <w:lang w:val="en-US"/>
        </w:rPr>
        <w:t xml:space="preserve"> industrial environments. </w:t>
      </w:r>
      <w:r>
        <w:rPr>
          <w:szCs w:val="20"/>
          <w:lang w:val="en-US"/>
        </w:rPr>
        <w:t>H</w:t>
      </w:r>
      <w:r w:rsidRPr="00FF7019">
        <w:rPr>
          <w:szCs w:val="20"/>
          <w:lang w:val="en-US"/>
        </w:rPr>
        <w:t xml:space="preserve">ere too, the MAGRES </w:t>
      </w:r>
      <w:r>
        <w:rPr>
          <w:szCs w:val="20"/>
          <w:lang w:val="en-US"/>
        </w:rPr>
        <w:t xml:space="preserve">encoders convince all along the line. Further to their varied </w:t>
      </w:r>
      <w:r w:rsidRPr="00FF7019">
        <w:rPr>
          <w:szCs w:val="20"/>
          <w:lang w:val="en-US"/>
        </w:rPr>
        <w:t>fieldbus interface</w:t>
      </w:r>
      <w:r>
        <w:rPr>
          <w:szCs w:val="20"/>
          <w:lang w:val="en-US"/>
        </w:rPr>
        <w:t>s</w:t>
      </w:r>
      <w:r w:rsidRPr="00FF7019">
        <w:rPr>
          <w:szCs w:val="20"/>
          <w:lang w:val="en-US"/>
        </w:rPr>
        <w:t xml:space="preserve">, Baumer offers </w:t>
      </w:r>
      <w:r>
        <w:rPr>
          <w:szCs w:val="20"/>
          <w:lang w:val="en-US"/>
        </w:rPr>
        <w:t>the biggest</w:t>
      </w:r>
      <w:r w:rsidRPr="00FF7019">
        <w:rPr>
          <w:szCs w:val="20"/>
          <w:lang w:val="en-US"/>
        </w:rPr>
        <w:t xml:space="preserve"> real-time Ethernet interface</w:t>
      </w:r>
      <w:r>
        <w:rPr>
          <w:szCs w:val="20"/>
          <w:lang w:val="en-US"/>
        </w:rPr>
        <w:t xml:space="preserve"> variety including</w:t>
      </w:r>
      <w:r w:rsidRPr="00FF7019">
        <w:rPr>
          <w:szCs w:val="20"/>
          <w:lang w:val="en-US"/>
        </w:rPr>
        <w:t xml:space="preserve"> PROFINET, EtherCAT and EtherNet/IP. This </w:t>
      </w:r>
      <w:r>
        <w:rPr>
          <w:szCs w:val="20"/>
          <w:lang w:val="en-US"/>
        </w:rPr>
        <w:t>is an enormous user benefit for simplified device integration.</w:t>
      </w:r>
      <w:r w:rsidRPr="00FF7019">
        <w:rPr>
          <w:szCs w:val="20"/>
          <w:lang w:val="en-US"/>
        </w:rPr>
        <w:t xml:space="preserve"> </w:t>
      </w:r>
      <w:r>
        <w:rPr>
          <w:szCs w:val="20"/>
          <w:lang w:val="en-US"/>
        </w:rPr>
        <w:t>But in the first place, it means increased system uptime</w:t>
      </w:r>
      <w:r w:rsidRPr="00FF7019">
        <w:rPr>
          <w:szCs w:val="20"/>
          <w:lang w:val="en-US"/>
        </w:rPr>
        <w:t xml:space="preserve"> </w:t>
      </w:r>
      <w:r>
        <w:rPr>
          <w:szCs w:val="20"/>
          <w:lang w:val="en-US"/>
        </w:rPr>
        <w:t>by</w:t>
      </w:r>
      <w:r w:rsidRPr="00FF7019">
        <w:rPr>
          <w:szCs w:val="20"/>
          <w:lang w:val="en-US"/>
        </w:rPr>
        <w:t xml:space="preserve"> Link Layer Di</w:t>
      </w:r>
      <w:r>
        <w:rPr>
          <w:szCs w:val="20"/>
          <w:lang w:val="en-US"/>
        </w:rPr>
        <w:t>s</w:t>
      </w:r>
      <w:r w:rsidRPr="00FF7019">
        <w:rPr>
          <w:szCs w:val="20"/>
          <w:lang w:val="en-US"/>
        </w:rPr>
        <w:t>covery Protocol (LLDP) for neighborhood detection</w:t>
      </w:r>
      <w:r w:rsidR="00262FA7">
        <w:rPr>
          <w:szCs w:val="20"/>
          <w:lang w:val="en-US"/>
        </w:rPr>
        <w:t>, as well as</w:t>
      </w:r>
      <w:r w:rsidR="00ED77D8">
        <w:rPr>
          <w:szCs w:val="20"/>
          <w:lang w:val="en-US"/>
        </w:rPr>
        <w:t xml:space="preserve"> </w:t>
      </w:r>
      <w:r w:rsidRPr="00FF7019">
        <w:rPr>
          <w:szCs w:val="20"/>
          <w:lang w:val="en-US"/>
        </w:rPr>
        <w:t xml:space="preserve"> </w:t>
      </w:r>
      <w:r w:rsidR="00262FA7">
        <w:rPr>
          <w:szCs w:val="20"/>
          <w:lang w:val="en-US"/>
        </w:rPr>
        <w:t xml:space="preserve">Media Redundancy Protocol (MRP) and </w:t>
      </w:r>
      <w:r w:rsidRPr="00FF7019">
        <w:rPr>
          <w:szCs w:val="20"/>
          <w:lang w:val="en-US"/>
        </w:rPr>
        <w:t>Device Level Ring (DLR)</w:t>
      </w:r>
      <w:r>
        <w:rPr>
          <w:szCs w:val="20"/>
          <w:lang w:val="en-US"/>
        </w:rPr>
        <w:t xml:space="preserve"> for</w:t>
      </w:r>
      <w:r w:rsidRPr="00FF7019">
        <w:rPr>
          <w:szCs w:val="20"/>
          <w:lang w:val="en-US"/>
        </w:rPr>
        <w:t xml:space="preserve"> </w:t>
      </w:r>
      <w:r>
        <w:rPr>
          <w:szCs w:val="20"/>
          <w:lang w:val="en-US"/>
        </w:rPr>
        <w:t>continued data transmission to the controller</w:t>
      </w:r>
      <w:r w:rsidRPr="00FF7019">
        <w:rPr>
          <w:szCs w:val="20"/>
          <w:lang w:val="en-US"/>
        </w:rPr>
        <w:t xml:space="preserve"> even in the event of </w:t>
      </w:r>
      <w:r>
        <w:rPr>
          <w:szCs w:val="20"/>
          <w:lang w:val="en-US"/>
        </w:rPr>
        <w:t>network branch interruption.</w:t>
      </w:r>
      <w:r w:rsidRPr="00FF7019">
        <w:rPr>
          <w:szCs w:val="20"/>
          <w:lang w:val="en-US"/>
        </w:rPr>
        <w:t xml:space="preserve"> </w:t>
      </w:r>
    </w:p>
    <w:p w14:paraId="64F3E043" w14:textId="13A7A032" w:rsidR="00B87981" w:rsidRPr="00F008C8" w:rsidRDefault="00B87981" w:rsidP="00B87981">
      <w:pPr>
        <w:pStyle w:val="BaumerFliesstext"/>
        <w:spacing w:before="240" w:line="360" w:lineRule="auto"/>
        <w:rPr>
          <w:szCs w:val="20"/>
          <w:lang w:val="en-US"/>
        </w:rPr>
      </w:pPr>
      <w:r w:rsidRPr="00F008C8">
        <w:rPr>
          <w:szCs w:val="20"/>
          <w:lang w:val="en-US"/>
        </w:rPr>
        <w:t xml:space="preserve">. </w:t>
      </w:r>
      <w:r w:rsidR="00262FA7" w:rsidRPr="00262FA7">
        <w:rPr>
          <w:szCs w:val="20"/>
          <w:lang w:val="en-US"/>
        </w:rPr>
        <w:t xml:space="preserve">The OPC UA communication standard is also supported. This ensures a secure and non-reactive data exchange between different systems. </w:t>
      </w:r>
      <w:r>
        <w:rPr>
          <w:szCs w:val="20"/>
          <w:lang w:val="en-US"/>
        </w:rPr>
        <w:t>Consequently, the</w:t>
      </w:r>
      <w:r w:rsidRPr="00F008C8">
        <w:rPr>
          <w:szCs w:val="20"/>
          <w:lang w:val="en-US"/>
        </w:rPr>
        <w:t xml:space="preserve"> EAM580/360 encoders are </w:t>
      </w:r>
      <w:r>
        <w:rPr>
          <w:szCs w:val="20"/>
          <w:lang w:val="en-US"/>
        </w:rPr>
        <w:t>ready for</w:t>
      </w:r>
      <w:r w:rsidRPr="00F008C8">
        <w:rPr>
          <w:szCs w:val="20"/>
          <w:lang w:val="en-US"/>
        </w:rPr>
        <w:t xml:space="preserve"> the Industrial Internet of Things (IIoT)</w:t>
      </w:r>
      <w:r>
        <w:rPr>
          <w:szCs w:val="20"/>
          <w:lang w:val="en-US"/>
        </w:rPr>
        <w:t xml:space="preserve"> providing optional diagnos</w:t>
      </w:r>
      <w:r w:rsidR="00262FA7">
        <w:rPr>
          <w:szCs w:val="20"/>
          <w:lang w:val="en-US"/>
        </w:rPr>
        <w:t>tic</w:t>
      </w:r>
      <w:r>
        <w:rPr>
          <w:szCs w:val="20"/>
          <w:lang w:val="en-US"/>
        </w:rPr>
        <w:t xml:space="preserve"> data for</w:t>
      </w:r>
      <w:r w:rsidRPr="00F008C8">
        <w:rPr>
          <w:szCs w:val="20"/>
          <w:lang w:val="en-US"/>
        </w:rPr>
        <w:t xml:space="preserve"> position, speed, temperature and operating hours. </w:t>
      </w:r>
      <w:r>
        <w:rPr>
          <w:szCs w:val="20"/>
          <w:lang w:val="en-US"/>
        </w:rPr>
        <w:t>This way, users are offered process optimization and optimum machine and installation designs.</w:t>
      </w:r>
      <w:r w:rsidRPr="00F008C8">
        <w:rPr>
          <w:szCs w:val="20"/>
          <w:lang w:val="en-US"/>
        </w:rPr>
        <w:t xml:space="preserve"> "</w:t>
      </w:r>
      <w:r>
        <w:rPr>
          <w:szCs w:val="20"/>
          <w:lang w:val="en-US"/>
        </w:rPr>
        <w:t>T</w:t>
      </w:r>
      <w:r w:rsidRPr="00F008C8">
        <w:rPr>
          <w:szCs w:val="20"/>
          <w:lang w:val="en-US"/>
        </w:rPr>
        <w:t>he MAGRES encoders</w:t>
      </w:r>
      <w:r>
        <w:rPr>
          <w:szCs w:val="20"/>
          <w:lang w:val="en-US"/>
        </w:rPr>
        <w:t xml:space="preserve"> enable</w:t>
      </w:r>
      <w:r w:rsidRPr="00F008C8">
        <w:rPr>
          <w:szCs w:val="20"/>
          <w:lang w:val="en-US"/>
        </w:rPr>
        <w:t xml:space="preserve"> </w:t>
      </w:r>
      <w:r>
        <w:rPr>
          <w:szCs w:val="20"/>
          <w:lang w:val="en-US"/>
        </w:rPr>
        <w:t>our</w:t>
      </w:r>
      <w:r w:rsidRPr="00F008C8">
        <w:rPr>
          <w:szCs w:val="20"/>
          <w:lang w:val="en-US"/>
        </w:rPr>
        <w:t xml:space="preserve"> customers to </w:t>
      </w:r>
      <w:r>
        <w:rPr>
          <w:szCs w:val="20"/>
          <w:lang w:val="en-US"/>
        </w:rPr>
        <w:t>enhance efficiency and increase their competitive edge</w:t>
      </w:r>
      <w:r w:rsidRPr="00F008C8">
        <w:rPr>
          <w:szCs w:val="20"/>
          <w:lang w:val="en-US"/>
        </w:rPr>
        <w:t>," says Daniel Kleiner.</w:t>
      </w:r>
    </w:p>
    <w:p w14:paraId="5154790B" w14:textId="017C9BFC" w:rsidR="002A304F" w:rsidRDefault="002A304F" w:rsidP="002A304F">
      <w:pPr>
        <w:pStyle w:val="BaumerFliesstext"/>
        <w:spacing w:before="240" w:line="360" w:lineRule="auto"/>
        <w:rPr>
          <w:szCs w:val="20"/>
          <w:lang w:val="en-US"/>
        </w:rPr>
      </w:pPr>
      <w:r w:rsidRPr="005F4A03">
        <w:rPr>
          <w:szCs w:val="20"/>
          <w:lang w:val="en-US"/>
        </w:rPr>
        <w:t xml:space="preserve">Further information: </w:t>
      </w:r>
      <w:r w:rsidR="00E94371">
        <w:fldChar w:fldCharType="begin"/>
      </w:r>
      <w:r w:rsidR="00E94371" w:rsidRPr="004E01EA">
        <w:rPr>
          <w:lang w:val="en-US"/>
          <w:rPrChange w:id="0" w:author="Schneider Michael" w:date="2019-11-11T15:01:00Z">
            <w:rPr/>
          </w:rPrChange>
        </w:rPr>
        <w:instrText xml:space="preserve"> HYPERLINK "http://www.baumer.com/eam" </w:instrText>
      </w:r>
      <w:r w:rsidR="00E94371">
        <w:fldChar w:fldCharType="separate"/>
      </w:r>
      <w:r w:rsidR="00B87981" w:rsidRPr="000C3184">
        <w:rPr>
          <w:rStyle w:val="Hyperlink"/>
          <w:szCs w:val="20"/>
          <w:lang w:val="en-US"/>
        </w:rPr>
        <w:t>www.baumer.com/eam</w:t>
      </w:r>
      <w:r w:rsidR="00E94371">
        <w:rPr>
          <w:rStyle w:val="Hyperlink"/>
          <w:szCs w:val="20"/>
          <w:lang w:val="en-US"/>
        </w:rPr>
        <w:fldChar w:fldCharType="end"/>
      </w:r>
    </w:p>
    <w:p w14:paraId="6976CAC9" w14:textId="2BCBDC27" w:rsidR="00C45530" w:rsidRPr="002563B8" w:rsidRDefault="00A76D4A" w:rsidP="00C45530">
      <w:pPr>
        <w:pStyle w:val="BaumerFliesstext"/>
        <w:spacing w:before="240" w:line="360" w:lineRule="auto"/>
        <w:rPr>
          <w:szCs w:val="20"/>
          <w:lang w:val="en-US"/>
        </w:rPr>
      </w:pPr>
      <w:r>
        <w:rPr>
          <w:szCs w:val="20"/>
          <w:lang w:val="en-US"/>
        </w:rPr>
        <w:t xml:space="preserve">Baumer at the </w:t>
      </w:r>
      <w:r w:rsidRPr="00A76D4A">
        <w:rPr>
          <w:b/>
          <w:szCs w:val="20"/>
          <w:lang w:val="en-US"/>
        </w:rPr>
        <w:t>SPS IPC Drives in Nuremberg</w:t>
      </w:r>
      <w:r>
        <w:rPr>
          <w:szCs w:val="20"/>
          <w:lang w:val="en-US"/>
        </w:rPr>
        <w:t xml:space="preserve"> from </w:t>
      </w:r>
      <w:r w:rsidRPr="00A76D4A">
        <w:rPr>
          <w:szCs w:val="20"/>
          <w:lang w:val="en-US"/>
        </w:rPr>
        <w:t>26</w:t>
      </w:r>
      <w:r w:rsidR="00C45530" w:rsidRPr="00A76D4A">
        <w:rPr>
          <w:szCs w:val="20"/>
          <w:lang w:val="en-US"/>
        </w:rPr>
        <w:t xml:space="preserve"> to 2</w:t>
      </w:r>
      <w:r w:rsidRPr="00A76D4A">
        <w:rPr>
          <w:szCs w:val="20"/>
          <w:lang w:val="en-US"/>
        </w:rPr>
        <w:t>8</w:t>
      </w:r>
      <w:r w:rsidR="00C45530" w:rsidRPr="00A76D4A">
        <w:rPr>
          <w:szCs w:val="20"/>
          <w:lang w:val="en-US"/>
        </w:rPr>
        <w:t xml:space="preserve"> November</w:t>
      </w:r>
      <w:r>
        <w:rPr>
          <w:b/>
          <w:szCs w:val="20"/>
          <w:lang w:val="en-US"/>
        </w:rPr>
        <w:t xml:space="preserve"> </w:t>
      </w:r>
      <w:r w:rsidR="00C45530" w:rsidRPr="002563B8">
        <w:rPr>
          <w:szCs w:val="20"/>
          <w:lang w:val="en-US"/>
        </w:rPr>
        <w:t>in Hall 4A, Booth 335</w:t>
      </w:r>
      <w:r w:rsidR="00C45530">
        <w:rPr>
          <w:szCs w:val="20"/>
          <w:lang w:val="en-US"/>
        </w:rPr>
        <w:t>.</w:t>
      </w:r>
    </w:p>
    <w:p w14:paraId="2478B9F6" w14:textId="77777777" w:rsidR="00C45530" w:rsidRDefault="00C45530" w:rsidP="002A304F">
      <w:pPr>
        <w:pStyle w:val="BaumerFliesstext"/>
        <w:spacing w:before="240" w:line="360" w:lineRule="auto"/>
        <w:rPr>
          <w:szCs w:val="20"/>
          <w:lang w:val="en-US"/>
        </w:rPr>
      </w:pPr>
    </w:p>
    <w:p w14:paraId="256BCC4D" w14:textId="5D7DA3B1" w:rsidR="002A304F" w:rsidRPr="00B87981" w:rsidRDefault="002A304F" w:rsidP="002A304F">
      <w:pPr>
        <w:pStyle w:val="BaumerFliesstext"/>
        <w:spacing w:before="240" w:line="360" w:lineRule="auto"/>
        <w:jc w:val="both"/>
        <w:rPr>
          <w:vanish/>
          <w:szCs w:val="20"/>
          <w:lang w:val="en-US"/>
        </w:rPr>
      </w:pPr>
      <w:r w:rsidRPr="00B87981">
        <w:rPr>
          <w:vanish/>
          <w:szCs w:val="20"/>
          <w:lang w:val="en-US"/>
        </w:rPr>
        <w:t xml:space="preserve">Further information: </w:t>
      </w:r>
      <w:r w:rsidR="00E94371">
        <w:fldChar w:fldCharType="begin"/>
      </w:r>
      <w:r w:rsidR="00E94371" w:rsidRPr="004E01EA">
        <w:rPr>
          <w:lang w:val="en-US"/>
          <w:rPrChange w:id="1" w:author="Schneider Michael" w:date="2019-11-11T15:01:00Z">
            <w:rPr/>
          </w:rPrChange>
        </w:rPr>
        <w:instrText xml:space="preserve"> HYPERLINK "http://www.baumer.com/io-link" </w:instrText>
      </w:r>
      <w:r w:rsidR="00E94371">
        <w:fldChar w:fldCharType="separate"/>
      </w:r>
      <w:r w:rsidRPr="00B87981">
        <w:rPr>
          <w:rStyle w:val="Hyperlink"/>
          <w:vanish/>
          <w:szCs w:val="20"/>
          <w:lang w:val="en-US"/>
        </w:rPr>
        <w:t>www.baumer.com/io-link</w:t>
      </w:r>
      <w:r w:rsidR="00E94371">
        <w:rPr>
          <w:rStyle w:val="Hyperlink"/>
          <w:vanish/>
          <w:szCs w:val="20"/>
          <w:lang w:val="en-US"/>
        </w:rPr>
        <w:fldChar w:fldCharType="end"/>
      </w:r>
    </w:p>
    <w:p w14:paraId="5E1E4B6A" w14:textId="77777777" w:rsidR="009371DC" w:rsidRPr="005F4A03" w:rsidRDefault="009371DC" w:rsidP="00874ECF">
      <w:pPr>
        <w:pBdr>
          <w:bottom w:val="single" w:sz="4" w:space="1" w:color="auto"/>
        </w:pBdr>
        <w:rPr>
          <w:szCs w:val="20"/>
          <w:lang w:val="en-US"/>
        </w:rPr>
      </w:pPr>
    </w:p>
    <w:p w14:paraId="02B58A27" w14:textId="07A5968B" w:rsidR="00B87981" w:rsidRPr="00594EB2" w:rsidRDefault="00F91039" w:rsidP="00B87981">
      <w:pPr>
        <w:pStyle w:val="BaumerFliesstext"/>
        <w:tabs>
          <w:tab w:val="left" w:pos="3408"/>
        </w:tabs>
        <w:spacing w:before="120" w:line="360" w:lineRule="auto"/>
        <w:rPr>
          <w:szCs w:val="20"/>
          <w:lang w:val="en-US"/>
        </w:rPr>
      </w:pPr>
      <w:r w:rsidRPr="005F4A03">
        <w:rPr>
          <w:noProof/>
          <w:szCs w:val="20"/>
          <w:lang w:val="en-US"/>
        </w:rPr>
        <w:t>Photo:</w:t>
      </w:r>
      <w:r w:rsidRPr="005F4A03">
        <w:rPr>
          <w:iCs/>
          <w:noProof/>
          <w:szCs w:val="20"/>
          <w:lang w:val="en-US"/>
        </w:rPr>
        <w:t xml:space="preserve"> </w:t>
      </w:r>
      <w:r w:rsidR="00B87981">
        <w:rPr>
          <w:iCs/>
          <w:szCs w:val="20"/>
          <w:lang w:val="en-US"/>
        </w:rPr>
        <w:t xml:space="preserve">The </w:t>
      </w:r>
      <w:r w:rsidR="00B87981" w:rsidRPr="00F008C8">
        <w:rPr>
          <w:iCs/>
          <w:szCs w:val="20"/>
          <w:lang w:val="en-US"/>
        </w:rPr>
        <w:t xml:space="preserve">Baumer </w:t>
      </w:r>
      <w:r w:rsidR="00B87981">
        <w:rPr>
          <w:iCs/>
          <w:szCs w:val="20"/>
          <w:lang w:val="en-US"/>
        </w:rPr>
        <w:t>magnetic encoder</w:t>
      </w:r>
      <w:r w:rsidR="00B87981" w:rsidRPr="00F008C8">
        <w:rPr>
          <w:iCs/>
          <w:szCs w:val="20"/>
          <w:lang w:val="en-US"/>
        </w:rPr>
        <w:t xml:space="preserve">s of the EAM580/360 series are unbeaten when it comes to reliability and precision. </w:t>
      </w:r>
      <w:r w:rsidR="00B87981">
        <w:rPr>
          <w:iCs/>
          <w:szCs w:val="20"/>
          <w:lang w:val="en-US"/>
        </w:rPr>
        <w:t>Further</w:t>
      </w:r>
      <w:r w:rsidR="00C45530">
        <w:rPr>
          <w:iCs/>
          <w:szCs w:val="20"/>
          <w:lang w:val="en-US"/>
        </w:rPr>
        <w:t xml:space="preserve">more the series offers </w:t>
      </w:r>
      <w:r w:rsidR="00B87981">
        <w:rPr>
          <w:iCs/>
          <w:szCs w:val="20"/>
          <w:lang w:val="en-US"/>
        </w:rPr>
        <w:t>many</w:t>
      </w:r>
      <w:r w:rsidR="00B87981" w:rsidRPr="00F008C8">
        <w:rPr>
          <w:iCs/>
          <w:szCs w:val="20"/>
          <w:lang w:val="en-US"/>
        </w:rPr>
        <w:t xml:space="preserve"> fieldbus interfaces</w:t>
      </w:r>
      <w:r w:rsidR="00C45530">
        <w:rPr>
          <w:iCs/>
          <w:szCs w:val="20"/>
          <w:lang w:val="en-US"/>
        </w:rPr>
        <w:t xml:space="preserve"> as well as t</w:t>
      </w:r>
      <w:r w:rsidR="00B87981" w:rsidRPr="00F008C8">
        <w:rPr>
          <w:iCs/>
          <w:szCs w:val="20"/>
          <w:lang w:val="en-US"/>
        </w:rPr>
        <w:t xml:space="preserve">he </w:t>
      </w:r>
      <w:r w:rsidR="00B87981">
        <w:rPr>
          <w:iCs/>
          <w:szCs w:val="20"/>
          <w:lang w:val="en-US"/>
        </w:rPr>
        <w:t>biggest interface variety</w:t>
      </w:r>
      <w:r w:rsidR="00B87981" w:rsidRPr="00F008C8">
        <w:rPr>
          <w:iCs/>
          <w:szCs w:val="20"/>
          <w:lang w:val="en-US"/>
        </w:rPr>
        <w:t xml:space="preserve"> of real-time Ethernet</w:t>
      </w:r>
      <w:r w:rsidR="00C45530">
        <w:rPr>
          <w:iCs/>
          <w:szCs w:val="20"/>
          <w:lang w:val="en-US"/>
        </w:rPr>
        <w:t xml:space="preserve"> interfaces </w:t>
      </w:r>
      <w:r w:rsidR="00B87981" w:rsidRPr="00F008C8">
        <w:rPr>
          <w:iCs/>
          <w:szCs w:val="20"/>
          <w:lang w:val="en-US"/>
        </w:rPr>
        <w:t>such as PROFINET, EtherCAT and EtherNet/IP</w:t>
      </w:r>
      <w:r w:rsidR="00B87981" w:rsidRPr="00594EB2">
        <w:rPr>
          <w:szCs w:val="20"/>
          <w:lang w:val="en-US"/>
        </w:rPr>
        <w:t>.</w:t>
      </w:r>
    </w:p>
    <w:p w14:paraId="5E1E4B6D" w14:textId="688EA260" w:rsidR="00D73B0B" w:rsidRPr="005F4A03" w:rsidRDefault="00A76D4A" w:rsidP="00D73B0B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N</w:t>
      </w:r>
      <w:r w:rsidR="00F91039" w:rsidRPr="005F4A03">
        <w:rPr>
          <w:sz w:val="16"/>
          <w:szCs w:val="16"/>
          <w:lang w:val="en-US"/>
        </w:rPr>
        <w:t>umber of characters (with spaces): approx.</w:t>
      </w:r>
      <w:r w:rsidR="000C2765" w:rsidRPr="005F4A03">
        <w:rPr>
          <w:sz w:val="16"/>
          <w:szCs w:val="16"/>
          <w:lang w:val="en-US"/>
        </w:rPr>
        <w:t xml:space="preserve"> </w:t>
      </w:r>
      <w:r w:rsidR="00B87981">
        <w:rPr>
          <w:sz w:val="16"/>
          <w:szCs w:val="16"/>
          <w:lang w:val="en-US"/>
        </w:rPr>
        <w:t>3451</w:t>
      </w:r>
    </w:p>
    <w:p w14:paraId="5E1E4B6E" w14:textId="77777777" w:rsidR="00D912F7" w:rsidRPr="005F4A03" w:rsidRDefault="00D912F7" w:rsidP="00D912F7">
      <w:pPr>
        <w:pStyle w:val="BaumerFliesstext"/>
        <w:tabs>
          <w:tab w:val="left" w:pos="3408"/>
        </w:tabs>
        <w:spacing w:line="360" w:lineRule="auto"/>
        <w:rPr>
          <w:sz w:val="16"/>
          <w:szCs w:val="16"/>
          <w:lang w:val="en-US"/>
        </w:rPr>
      </w:pPr>
      <w:r w:rsidRPr="005F4A03">
        <w:rPr>
          <w:sz w:val="16"/>
          <w:szCs w:val="16"/>
          <w:lang w:val="en-US"/>
        </w:rPr>
        <w:lastRenderedPageBreak/>
        <w:t xml:space="preserve">Text and picture download at: </w:t>
      </w:r>
      <w:r w:rsidR="00E94371">
        <w:fldChar w:fldCharType="begin"/>
      </w:r>
      <w:r w:rsidR="00E94371" w:rsidRPr="004E01EA">
        <w:rPr>
          <w:lang w:val="en-US"/>
          <w:rPrChange w:id="2" w:author="Schneider Michael" w:date="2019-11-11T15:01:00Z">
            <w:rPr/>
          </w:rPrChange>
        </w:rPr>
        <w:instrText xml:space="preserve"> HYPERLINK "http://www.baumer.com/press" </w:instrText>
      </w:r>
      <w:r w:rsidR="00E94371">
        <w:fldChar w:fldCharType="separate"/>
      </w:r>
      <w:r w:rsidRPr="005F4A03">
        <w:rPr>
          <w:rStyle w:val="Hyperlink"/>
          <w:b/>
          <w:sz w:val="16"/>
          <w:szCs w:val="16"/>
          <w:lang w:val="en-US"/>
        </w:rPr>
        <w:t>www.baumer.com/press</w:t>
      </w:r>
      <w:r w:rsidR="00E94371">
        <w:rPr>
          <w:rStyle w:val="Hyperlink"/>
          <w:b/>
          <w:sz w:val="16"/>
          <w:szCs w:val="16"/>
          <w:lang w:val="en-US"/>
        </w:rPr>
        <w:fldChar w:fldCharType="end"/>
      </w:r>
    </w:p>
    <w:p w14:paraId="5E1E4B6F" w14:textId="7EFC480C" w:rsidR="00817F98" w:rsidRDefault="00817F98" w:rsidP="00D73B0B">
      <w:pPr>
        <w:spacing w:line="360" w:lineRule="auto"/>
        <w:ind w:right="-2378"/>
        <w:rPr>
          <w:szCs w:val="20"/>
          <w:lang w:val="en-US"/>
        </w:rPr>
      </w:pPr>
    </w:p>
    <w:p w14:paraId="2F64FC0E" w14:textId="77777777" w:rsidR="002A304F" w:rsidRPr="005F4A03" w:rsidRDefault="002A304F" w:rsidP="00D73B0B">
      <w:pPr>
        <w:spacing w:line="360" w:lineRule="auto"/>
        <w:ind w:right="-2378"/>
        <w:rPr>
          <w:szCs w:val="20"/>
          <w:lang w:val="en-US"/>
        </w:rPr>
      </w:pPr>
    </w:p>
    <w:p w14:paraId="5E1E4B70" w14:textId="77777777" w:rsidR="00B0150F" w:rsidRPr="005F4A03" w:rsidRDefault="00B0150F" w:rsidP="00B0150F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  <w:lang w:val="en-US"/>
        </w:rPr>
      </w:pPr>
      <w:r w:rsidRPr="005F4A03">
        <w:rPr>
          <w:b/>
          <w:kern w:val="20"/>
          <w:sz w:val="16"/>
          <w:szCs w:val="16"/>
          <w:lang w:val="en-US"/>
        </w:rPr>
        <w:t>Baumer Group</w:t>
      </w:r>
    </w:p>
    <w:p w14:paraId="5E1E4B71" w14:textId="42EED86F" w:rsidR="00D73B0B" w:rsidRPr="005F4A03" w:rsidRDefault="00C95A8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  <w:lang w:val="en-US"/>
        </w:rPr>
      </w:pPr>
      <w:r w:rsidRPr="005F4A03">
        <w:rPr>
          <w:kern w:val="20"/>
          <w:sz w:val="16"/>
          <w:szCs w:val="16"/>
          <w:lang w:val="en-US"/>
        </w:rPr>
        <w:t>The Baumer Group is one of the worldwide leading manufacturers of sensors, encoders, measuring instruments and components for automated image</w:t>
      </w:r>
      <w:r w:rsidR="006B01FF">
        <w:rPr>
          <w:kern w:val="20"/>
          <w:sz w:val="16"/>
          <w:szCs w:val="16"/>
          <w:lang w:val="en-US"/>
        </w:rPr>
        <w:t xml:space="preserve"> </w:t>
      </w:r>
      <w:r w:rsidRPr="005F4A03">
        <w:rPr>
          <w:kern w:val="20"/>
          <w:sz w:val="16"/>
          <w:szCs w:val="16"/>
          <w:lang w:val="en-US"/>
        </w:rPr>
        <w:t xml:space="preserve">processing. </w:t>
      </w:r>
      <w:r w:rsidR="00B0150F" w:rsidRPr="005F4A03">
        <w:rPr>
          <w:kern w:val="20"/>
          <w:sz w:val="16"/>
          <w:szCs w:val="16"/>
          <w:lang w:val="en-US"/>
        </w:rPr>
        <w:t>Baumer combines innovative technolog</w:t>
      </w:r>
      <w:r w:rsidR="005A43C7" w:rsidRPr="005F4A03">
        <w:rPr>
          <w:kern w:val="20"/>
          <w:sz w:val="16"/>
          <w:szCs w:val="16"/>
          <w:lang w:val="en-US"/>
        </w:rPr>
        <w:t>ies</w:t>
      </w:r>
      <w:r w:rsidR="00B0150F" w:rsidRPr="005F4A03">
        <w:rPr>
          <w:kern w:val="20"/>
          <w:sz w:val="16"/>
          <w:szCs w:val="16"/>
          <w:lang w:val="en-US"/>
        </w:rPr>
        <w:t xml:space="preserve"> and customer-oriented service into intelligent solutions for factory and process automation and offers a</w:t>
      </w:r>
      <w:r w:rsidR="005A43C7" w:rsidRPr="005F4A03">
        <w:rPr>
          <w:kern w:val="20"/>
          <w:sz w:val="16"/>
          <w:szCs w:val="16"/>
          <w:lang w:val="en-US"/>
        </w:rPr>
        <w:t>n unrivalled</w:t>
      </w:r>
      <w:r w:rsidR="00B0150F" w:rsidRPr="005F4A03">
        <w:rPr>
          <w:kern w:val="20"/>
          <w:sz w:val="16"/>
          <w:szCs w:val="16"/>
          <w:lang w:val="en-US"/>
        </w:rPr>
        <w:t xml:space="preserve"> wide </w:t>
      </w:r>
      <w:r w:rsidR="005A43C7" w:rsidRPr="005F4A03">
        <w:rPr>
          <w:kern w:val="20"/>
          <w:sz w:val="16"/>
          <w:szCs w:val="16"/>
          <w:lang w:val="en-US"/>
        </w:rPr>
        <w:t>technology and product portfolio</w:t>
      </w:r>
      <w:r w:rsidR="00B0150F" w:rsidRPr="005F4A03">
        <w:rPr>
          <w:kern w:val="20"/>
          <w:sz w:val="16"/>
          <w:szCs w:val="16"/>
          <w:lang w:val="en-US"/>
        </w:rPr>
        <w:t>. With around 2,</w:t>
      </w:r>
      <w:r w:rsidR="006E70B0">
        <w:rPr>
          <w:kern w:val="20"/>
          <w:sz w:val="16"/>
          <w:szCs w:val="16"/>
          <w:lang w:val="en-US"/>
        </w:rPr>
        <w:t>7</w:t>
      </w:r>
      <w:r w:rsidR="00B0150F" w:rsidRPr="005F4A03">
        <w:rPr>
          <w:kern w:val="20"/>
          <w:sz w:val="16"/>
          <w:szCs w:val="16"/>
          <w:lang w:val="en-US"/>
        </w:rPr>
        <w:t>00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>employees and 3</w:t>
      </w:r>
      <w:del w:id="3" w:author="Reichle Petra" w:date="2019-11-12T09:52:00Z">
        <w:r w:rsidR="00B0150F" w:rsidRPr="005F4A03" w:rsidDel="00414EA0">
          <w:rPr>
            <w:kern w:val="20"/>
            <w:sz w:val="16"/>
            <w:szCs w:val="16"/>
            <w:lang w:val="en-US"/>
          </w:rPr>
          <w:delText>8</w:delText>
        </w:r>
      </w:del>
      <w:ins w:id="4" w:author="Reichle Petra" w:date="2019-11-12T09:52:00Z">
        <w:r w:rsidR="00414EA0">
          <w:rPr>
            <w:kern w:val="20"/>
            <w:sz w:val="16"/>
            <w:szCs w:val="16"/>
            <w:lang w:val="en-US"/>
          </w:rPr>
          <w:t>9</w:t>
        </w:r>
      </w:ins>
      <w:bookmarkStart w:id="5" w:name="_GoBack"/>
      <w:bookmarkEnd w:id="5"/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>subsidiaries in 19</w:t>
      </w:r>
      <w:r w:rsidR="005F4A03">
        <w:rPr>
          <w:kern w:val="20"/>
          <w:sz w:val="16"/>
          <w:szCs w:val="16"/>
          <w:lang w:val="en-US"/>
        </w:rPr>
        <w:t> </w:t>
      </w:r>
      <w:r w:rsidR="00B0150F" w:rsidRPr="005F4A03">
        <w:rPr>
          <w:kern w:val="20"/>
          <w:sz w:val="16"/>
          <w:szCs w:val="16"/>
          <w:lang w:val="en-US"/>
        </w:rPr>
        <w:t xml:space="preserve">countries, the family-owned </w:t>
      </w:r>
      <w:r w:rsidR="005A43C7" w:rsidRPr="005F4A03">
        <w:rPr>
          <w:kern w:val="20"/>
          <w:sz w:val="16"/>
          <w:szCs w:val="16"/>
          <w:lang w:val="en-US"/>
        </w:rPr>
        <w:t xml:space="preserve">group of </w:t>
      </w:r>
      <w:r w:rsidR="00B0150F" w:rsidRPr="005F4A03">
        <w:rPr>
          <w:kern w:val="20"/>
          <w:sz w:val="16"/>
          <w:szCs w:val="16"/>
          <w:lang w:val="en-US"/>
        </w:rPr>
        <w:t>compan</w:t>
      </w:r>
      <w:r w:rsidR="005A43C7" w:rsidRPr="005F4A03">
        <w:rPr>
          <w:kern w:val="20"/>
          <w:sz w:val="16"/>
          <w:szCs w:val="16"/>
          <w:lang w:val="en-US"/>
        </w:rPr>
        <w:t>ies</w:t>
      </w:r>
      <w:r w:rsidR="00B0150F" w:rsidRPr="005F4A03">
        <w:rPr>
          <w:kern w:val="20"/>
          <w:sz w:val="16"/>
          <w:szCs w:val="16"/>
          <w:lang w:val="en-US"/>
        </w:rPr>
        <w:t xml:space="preserve"> is always close to the customer. </w:t>
      </w:r>
      <w:r w:rsidR="005A43C7" w:rsidRPr="005F4A03">
        <w:rPr>
          <w:kern w:val="20"/>
          <w:sz w:val="16"/>
          <w:szCs w:val="16"/>
          <w:lang w:val="en-US"/>
        </w:rPr>
        <w:t xml:space="preserve">Baumer provides clients in most diverse industries with vital benefits </w:t>
      </w:r>
      <w:r w:rsidR="00B0150F" w:rsidRPr="005F4A03">
        <w:rPr>
          <w:kern w:val="20"/>
          <w:sz w:val="16"/>
          <w:szCs w:val="16"/>
          <w:lang w:val="en-US"/>
        </w:rPr>
        <w:t xml:space="preserve">and measurable added value </w:t>
      </w:r>
      <w:r w:rsidR="005A43C7" w:rsidRPr="005F4A03">
        <w:rPr>
          <w:kern w:val="20"/>
          <w:sz w:val="16"/>
          <w:szCs w:val="16"/>
          <w:lang w:val="en-US"/>
        </w:rPr>
        <w:t>by</w:t>
      </w:r>
      <w:r w:rsidR="00B0150F" w:rsidRPr="005F4A03">
        <w:rPr>
          <w:kern w:val="20"/>
          <w:sz w:val="16"/>
          <w:szCs w:val="16"/>
          <w:lang w:val="en-US"/>
        </w:rPr>
        <w:t xml:space="preserve"> worldwide consisten</w:t>
      </w:r>
      <w:r w:rsidR="005A43C7" w:rsidRPr="005F4A03">
        <w:rPr>
          <w:kern w:val="20"/>
          <w:sz w:val="16"/>
          <w:szCs w:val="16"/>
          <w:lang w:val="en-US"/>
        </w:rPr>
        <w:t>t</w:t>
      </w:r>
      <w:r w:rsidR="00B0150F" w:rsidRPr="005F4A03">
        <w:rPr>
          <w:kern w:val="20"/>
          <w:sz w:val="16"/>
          <w:szCs w:val="16"/>
          <w:lang w:val="en-US"/>
        </w:rPr>
        <w:t xml:space="preserve"> high quality standards and</w:t>
      </w:r>
      <w:r w:rsidR="005A43C7" w:rsidRPr="005F4A03">
        <w:rPr>
          <w:kern w:val="20"/>
          <w:sz w:val="16"/>
          <w:szCs w:val="16"/>
          <w:lang w:val="en-US"/>
        </w:rPr>
        <w:t xml:space="preserve"> outstanding </w:t>
      </w:r>
      <w:r w:rsidR="00B0150F" w:rsidRPr="005F4A03">
        <w:rPr>
          <w:kern w:val="20"/>
          <w:sz w:val="16"/>
          <w:szCs w:val="16"/>
          <w:lang w:val="en-US"/>
        </w:rPr>
        <w:t xml:space="preserve">innovative potential. </w:t>
      </w:r>
      <w:r w:rsidR="005A43C7" w:rsidRPr="005F4A03">
        <w:rPr>
          <w:kern w:val="20"/>
          <w:sz w:val="16"/>
          <w:szCs w:val="16"/>
          <w:lang w:val="en-US"/>
        </w:rPr>
        <w:t xml:space="preserve">Learn more at </w:t>
      </w:r>
      <w:hyperlink r:id="rId13" w:history="1">
        <w:r w:rsidR="00B0150F" w:rsidRPr="005F4A03">
          <w:rPr>
            <w:color w:val="003399"/>
            <w:kern w:val="20"/>
            <w:sz w:val="16"/>
            <w:szCs w:val="16"/>
            <w:u w:val="single"/>
            <w:lang w:val="en-US"/>
          </w:rPr>
          <w:t>www.baumer.com</w:t>
        </w:r>
      </w:hyperlink>
      <w:r w:rsidR="00B0150F" w:rsidRPr="005F4A03">
        <w:rPr>
          <w:kern w:val="20"/>
          <w:sz w:val="16"/>
          <w:szCs w:val="16"/>
          <w:lang w:val="en-US"/>
        </w:rPr>
        <w:t xml:space="preserve"> on the internet.</w:t>
      </w:r>
    </w:p>
    <w:p w14:paraId="5E1E4B73" w14:textId="77777777" w:rsidR="00D73B0B" w:rsidRPr="005F4A03" w:rsidRDefault="00D73B0B" w:rsidP="00D73B0B">
      <w:pPr>
        <w:spacing w:line="360" w:lineRule="auto"/>
        <w:rPr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</w:tblGrid>
      <w:tr w:rsidR="00B0150F" w:rsidRPr="00414EA0" w14:paraId="5E1E4B82" w14:textId="77777777" w:rsidTr="00D06A30">
        <w:tc>
          <w:tcPr>
            <w:tcW w:w="3369" w:type="dxa"/>
            <w:shd w:val="clear" w:color="auto" w:fill="auto"/>
          </w:tcPr>
          <w:p w14:paraId="5E1E4B74" w14:textId="77777777" w:rsidR="00B0150F" w:rsidRPr="005F4A03" w:rsidRDefault="00B0150F" w:rsidP="00D06A30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5F4A03">
              <w:rPr>
                <w:b/>
                <w:bCs/>
                <w:sz w:val="16"/>
                <w:szCs w:val="16"/>
                <w:lang w:val="en-US"/>
              </w:rPr>
              <w:t>Press contact:</w:t>
            </w:r>
          </w:p>
          <w:p w14:paraId="5D37F3F0" w14:textId="251B9599" w:rsidR="0005544B" w:rsidRPr="006B2F8D" w:rsidRDefault="00B87981" w:rsidP="0005544B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Petra Reichle</w:t>
            </w:r>
          </w:p>
          <w:p w14:paraId="469619AD" w14:textId="77777777" w:rsidR="0005544B" w:rsidRPr="006B2F8D" w:rsidRDefault="0005544B" w:rsidP="0005544B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6B2F8D">
              <w:rPr>
                <w:sz w:val="16"/>
                <w:szCs w:val="16"/>
                <w:lang w:val="en-US"/>
              </w:rPr>
              <w:t>Baumer Group</w:t>
            </w:r>
          </w:p>
          <w:p w14:paraId="0763D360" w14:textId="2D49EBC0" w:rsidR="0005544B" w:rsidRPr="00B87981" w:rsidRDefault="0005544B" w:rsidP="0005544B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B87981">
              <w:rPr>
                <w:sz w:val="16"/>
                <w:szCs w:val="16"/>
                <w:lang w:val="en-US"/>
              </w:rPr>
              <w:t>Phone +49 77</w:t>
            </w:r>
            <w:r w:rsidR="00B87981">
              <w:rPr>
                <w:sz w:val="16"/>
                <w:szCs w:val="16"/>
                <w:lang w:val="en-US"/>
              </w:rPr>
              <w:t>20</w:t>
            </w:r>
            <w:r w:rsidRPr="00B87981">
              <w:rPr>
                <w:sz w:val="16"/>
                <w:szCs w:val="16"/>
                <w:lang w:val="en-US"/>
              </w:rPr>
              <w:t xml:space="preserve"> </w:t>
            </w:r>
            <w:r w:rsidR="00B87981">
              <w:rPr>
                <w:sz w:val="16"/>
                <w:szCs w:val="16"/>
                <w:lang w:val="en-US"/>
              </w:rPr>
              <w:t>942 264</w:t>
            </w:r>
          </w:p>
          <w:p w14:paraId="1BB0AEF8" w14:textId="2DC3426D" w:rsidR="0005544B" w:rsidRDefault="0005544B" w:rsidP="0005544B">
            <w:pPr>
              <w:spacing w:line="240" w:lineRule="exact"/>
              <w:rPr>
                <w:sz w:val="16"/>
                <w:szCs w:val="16"/>
                <w:lang w:val="fr-CH"/>
              </w:rPr>
            </w:pPr>
            <w:r>
              <w:rPr>
                <w:sz w:val="16"/>
                <w:szCs w:val="16"/>
                <w:lang w:val="fr-CH"/>
              </w:rPr>
              <w:t>Fax</w:t>
            </w:r>
            <w:r w:rsidR="00ED77D8">
              <w:rPr>
                <w:sz w:val="16"/>
                <w:szCs w:val="16"/>
                <w:lang w:val="fr-CH"/>
              </w:rPr>
              <w:t xml:space="preserve">     </w:t>
            </w:r>
            <w:r>
              <w:rPr>
                <w:sz w:val="16"/>
                <w:szCs w:val="16"/>
                <w:lang w:val="fr-CH"/>
              </w:rPr>
              <w:t>+4</w:t>
            </w:r>
            <w:r w:rsidR="00B87981">
              <w:rPr>
                <w:sz w:val="16"/>
                <w:szCs w:val="16"/>
                <w:lang w:val="fr-CH"/>
              </w:rPr>
              <w:t>9</w:t>
            </w:r>
            <w:r>
              <w:rPr>
                <w:sz w:val="16"/>
                <w:szCs w:val="16"/>
                <w:lang w:val="fr-CH"/>
              </w:rPr>
              <w:t xml:space="preserve"> (0)</w:t>
            </w:r>
            <w:r w:rsidR="00B87981">
              <w:rPr>
                <w:sz w:val="16"/>
                <w:szCs w:val="16"/>
                <w:lang w:val="fr-CH"/>
              </w:rPr>
              <w:t>7720 942 955</w:t>
            </w:r>
          </w:p>
          <w:p w14:paraId="64351032" w14:textId="72E9F2FB" w:rsidR="0005544B" w:rsidRDefault="00B87981" w:rsidP="0005544B">
            <w:pPr>
              <w:spacing w:line="240" w:lineRule="exac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preichle</w:t>
            </w:r>
            <w:r w:rsidR="0005544B">
              <w:rPr>
                <w:sz w:val="16"/>
                <w:szCs w:val="16"/>
                <w:lang w:val="fr-FR"/>
              </w:rPr>
              <w:t>@baumer.com</w:t>
            </w:r>
          </w:p>
          <w:p w14:paraId="5E1E4B7B" w14:textId="62BB3F87" w:rsidR="00B0150F" w:rsidRPr="00B87981" w:rsidRDefault="0005544B" w:rsidP="0005544B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r w:rsidRPr="00B87981">
              <w:rPr>
                <w:sz w:val="16"/>
                <w:szCs w:val="16"/>
                <w:lang w:val="fr-FR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5E1E4B7C" w14:textId="77777777" w:rsidR="00B0150F" w:rsidRPr="005F4A03" w:rsidRDefault="00B0150F" w:rsidP="00B0150F">
            <w:pPr>
              <w:spacing w:line="240" w:lineRule="exact"/>
              <w:rPr>
                <w:b/>
                <w:bCs/>
                <w:sz w:val="16"/>
                <w:szCs w:val="16"/>
                <w:lang w:val="en-US"/>
              </w:rPr>
            </w:pPr>
            <w:r w:rsidRPr="005F4A03">
              <w:rPr>
                <w:b/>
                <w:bCs/>
                <w:sz w:val="16"/>
                <w:szCs w:val="16"/>
                <w:lang w:val="en-US"/>
              </w:rPr>
              <w:t>Company contact global:</w:t>
            </w:r>
          </w:p>
          <w:p w14:paraId="5E1E4B7D" w14:textId="77777777" w:rsidR="00B0150F" w:rsidRPr="005F4A03" w:rsidRDefault="00B0150F" w:rsidP="00D06A30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5F4A03">
              <w:rPr>
                <w:sz w:val="16"/>
                <w:szCs w:val="16"/>
                <w:lang w:val="en-US"/>
              </w:rPr>
              <w:t>Baumer Group</w:t>
            </w:r>
          </w:p>
          <w:p w14:paraId="5E1E4B7E" w14:textId="77777777" w:rsidR="00C571B2" w:rsidRPr="005F4A03" w:rsidRDefault="00C571B2" w:rsidP="00C571B2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5F4A03">
              <w:rPr>
                <w:sz w:val="16"/>
                <w:szCs w:val="16"/>
                <w:lang w:val="en-US"/>
              </w:rPr>
              <w:t>Phone +41 (0)52 728 11 22</w:t>
            </w:r>
          </w:p>
          <w:p w14:paraId="5E1E4B7F" w14:textId="77777777" w:rsidR="00B0150F" w:rsidRPr="006B01FF" w:rsidRDefault="00C571B2" w:rsidP="00C571B2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6B01FF">
              <w:rPr>
                <w:sz w:val="16"/>
                <w:szCs w:val="16"/>
                <w:lang w:val="fr-FR"/>
              </w:rPr>
              <w:t>Fax +41 (0)52 728 11 44</w:t>
            </w:r>
            <w:r w:rsidR="00B0150F" w:rsidRPr="006B01FF">
              <w:rPr>
                <w:sz w:val="16"/>
                <w:szCs w:val="16"/>
                <w:lang w:val="fr-FR"/>
              </w:rPr>
              <w:tab/>
            </w:r>
          </w:p>
          <w:p w14:paraId="5E1E4B80" w14:textId="77777777" w:rsidR="00B0150F" w:rsidRPr="006B01FF" w:rsidRDefault="00B0150F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6B01FF">
              <w:rPr>
                <w:sz w:val="16"/>
                <w:szCs w:val="16"/>
                <w:lang w:val="fr-FR"/>
              </w:rPr>
              <w:t xml:space="preserve">sales@baumer.com </w:t>
            </w:r>
            <w:r w:rsidRPr="006B01FF">
              <w:rPr>
                <w:sz w:val="16"/>
                <w:szCs w:val="16"/>
                <w:lang w:val="fr-FR"/>
              </w:rPr>
              <w:tab/>
            </w:r>
          </w:p>
          <w:p w14:paraId="5E1E4B81" w14:textId="77777777" w:rsidR="00B0150F" w:rsidRPr="006B01FF" w:rsidRDefault="00E94371" w:rsidP="00D06A30">
            <w:pPr>
              <w:spacing w:line="240" w:lineRule="exact"/>
              <w:rPr>
                <w:b/>
                <w:sz w:val="16"/>
                <w:szCs w:val="16"/>
                <w:lang w:val="fr-FR"/>
              </w:rPr>
            </w:pPr>
            <w:r>
              <w:fldChar w:fldCharType="begin"/>
            </w:r>
            <w:r w:rsidRPr="004E01EA">
              <w:rPr>
                <w:lang w:val="fr-CH"/>
                <w:rPrChange w:id="6" w:author="Schneider Michael" w:date="2019-11-11T15:01:00Z">
                  <w:rPr/>
                </w:rPrChange>
              </w:rPr>
              <w:instrText xml:space="preserve"> HYPERLINK "http://www.baumer.com" </w:instrText>
            </w:r>
            <w:r>
              <w:fldChar w:fldCharType="separate"/>
            </w:r>
            <w:r w:rsidR="00B0150F" w:rsidRPr="006B01FF">
              <w:rPr>
                <w:rStyle w:val="Hyperlink"/>
                <w:color w:val="auto"/>
                <w:sz w:val="16"/>
                <w:szCs w:val="16"/>
                <w:u w:val="none"/>
                <w:lang w:val="fr-FR"/>
              </w:rPr>
              <w:t>www.baumer.com</w:t>
            </w:r>
            <w:r>
              <w:rPr>
                <w:rStyle w:val="Hyperlink"/>
                <w:color w:val="auto"/>
                <w:sz w:val="16"/>
                <w:szCs w:val="16"/>
                <w:u w:val="none"/>
                <w:lang w:val="fr-FR"/>
              </w:rPr>
              <w:fldChar w:fldCharType="end"/>
            </w:r>
            <w:r w:rsidR="00B0150F" w:rsidRPr="006B01FF">
              <w:rPr>
                <w:b/>
                <w:sz w:val="16"/>
                <w:szCs w:val="16"/>
                <w:lang w:val="fr-FR"/>
              </w:rPr>
              <w:t xml:space="preserve"> </w:t>
            </w:r>
          </w:p>
        </w:tc>
      </w:tr>
    </w:tbl>
    <w:p w14:paraId="5E1E4B83" w14:textId="77777777" w:rsidR="00EA6E92" w:rsidRPr="006B01FF" w:rsidRDefault="00EA6E92" w:rsidP="00A60557">
      <w:pPr>
        <w:rPr>
          <w:lang w:val="fr-FR"/>
        </w:rPr>
      </w:pPr>
    </w:p>
    <w:sectPr w:rsidR="00EA6E92" w:rsidRPr="006B01FF">
      <w:headerReference w:type="default" r:id="rId14"/>
      <w:footerReference w:type="even" r:id="rId15"/>
      <w:footerReference w:type="default" r:id="rId16"/>
      <w:footerReference w:type="first" r:id="rId17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B45626" w14:textId="77777777" w:rsidR="00E94371" w:rsidRDefault="00E94371">
      <w:r>
        <w:separator/>
      </w:r>
    </w:p>
  </w:endnote>
  <w:endnote w:type="continuationSeparator" w:id="0">
    <w:p w14:paraId="5F857184" w14:textId="77777777" w:rsidR="00E94371" w:rsidRDefault="00E94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8B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5E1E4B8C" w14:textId="63EF8CDF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414EA0">
      <w:rPr>
        <w:noProof/>
      </w:rPr>
      <w:t>11.11.2019</w:t>
    </w:r>
    <w:r>
      <w:fldChar w:fldCharType="end"/>
    </w:r>
    <w:r>
      <w:t>/</w:t>
    </w:r>
    <w:r w:rsidR="00414EA0">
      <w:fldChar w:fldCharType="begin"/>
    </w:r>
    <w:r w:rsidR="00414EA0">
      <w:instrText xml:space="preserve"> AUTHOR  \* MERGEFORMAT </w:instrText>
    </w:r>
    <w:r w:rsidR="00414EA0">
      <w:fldChar w:fldCharType="separate"/>
    </w:r>
    <w:r w:rsidR="002551A0">
      <w:rPr>
        <w:noProof/>
      </w:rPr>
      <w:t>Diepenbrock Stefan</w:t>
    </w:r>
    <w:r w:rsidR="00414EA0">
      <w:rPr>
        <w:noProof/>
      </w:rPr>
      <w:fldChar w:fldCharType="end"/>
    </w:r>
    <w:r>
      <w:tab/>
    </w:r>
    <w:r>
      <w:tab/>
      <w:t>Frauenfeld, Switzerland</w:t>
    </w:r>
  </w:p>
  <w:p w14:paraId="5E1E4B8D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8E" w14:textId="56B1DD16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414EA0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414EA0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5E1E4B8F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5E1E4B90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91" w14:textId="77777777"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Baumer Electric AG</w:t>
    </w:r>
  </w:p>
  <w:p w14:paraId="5E1E4B92" w14:textId="3A357B5B"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414EA0">
      <w:rPr>
        <w:noProof/>
      </w:rPr>
      <w:t>11.11.2019</w:t>
    </w:r>
    <w:r>
      <w:fldChar w:fldCharType="end"/>
    </w:r>
    <w:r>
      <w:t>/</w:t>
    </w:r>
    <w:r w:rsidR="00414EA0">
      <w:fldChar w:fldCharType="begin"/>
    </w:r>
    <w:r w:rsidR="00414EA0">
      <w:instrText xml:space="preserve"> AUTHOR  \* MERGEFORMAT </w:instrText>
    </w:r>
    <w:r w:rsidR="00414EA0">
      <w:fldChar w:fldCharType="separate"/>
    </w:r>
    <w:r w:rsidR="002551A0">
      <w:rPr>
        <w:noProof/>
      </w:rPr>
      <w:t>Diepenbrock Stefan</w:t>
    </w:r>
    <w:r w:rsidR="00414EA0">
      <w:rPr>
        <w:noProof/>
      </w:rPr>
      <w:fldChar w:fldCharType="end"/>
    </w:r>
    <w:r>
      <w:tab/>
    </w:r>
    <w:r>
      <w:tab/>
      <w:t>Frauenfeld, Switzerland</w:t>
    </w:r>
  </w:p>
  <w:p w14:paraId="5E1E4B93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6064D" w14:textId="77777777" w:rsidR="00E94371" w:rsidRDefault="00E94371">
      <w:r>
        <w:separator/>
      </w:r>
    </w:p>
  </w:footnote>
  <w:footnote w:type="continuationSeparator" w:id="0">
    <w:p w14:paraId="68FC7270" w14:textId="77777777" w:rsidR="00E94371" w:rsidRDefault="00E94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4B8A" w14:textId="77777777" w:rsidR="00B068AD" w:rsidRDefault="00B068AD" w:rsidP="0006218F">
    <w:pPr>
      <w:tabs>
        <w:tab w:val="right" w:pos="9639"/>
      </w:tabs>
      <w:ind w:left="79" w:hanging="697"/>
    </w:pPr>
    <w:r>
      <w:rPr>
        <w:noProof/>
        <w:lang w:val="de-DE" w:eastAsia="zh-CN"/>
      </w:rPr>
      <w:drawing>
        <wp:inline distT="0" distB="0" distL="0" distR="0" wp14:anchorId="5E1E4B94" wp14:editId="5E1E4B95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de-DE" w:eastAsia="zh-CN"/>
      </w:rPr>
      <w:drawing>
        <wp:inline distT="0" distB="0" distL="0" distR="0" wp14:anchorId="5E1E4B96" wp14:editId="5E1E4B97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eichle Petra">
    <w15:presenceInfo w15:providerId="AD" w15:userId="S-1-5-21-4141077548-191378913-2012948378-273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44B"/>
    <w:rsid w:val="00055535"/>
    <w:rsid w:val="0006218F"/>
    <w:rsid w:val="0006537D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7D58"/>
    <w:rsid w:val="000F6DFA"/>
    <w:rsid w:val="00106CC0"/>
    <w:rsid w:val="00110207"/>
    <w:rsid w:val="00114804"/>
    <w:rsid w:val="001309A2"/>
    <w:rsid w:val="0013782A"/>
    <w:rsid w:val="00143A62"/>
    <w:rsid w:val="00156A11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037B6"/>
    <w:rsid w:val="00216E60"/>
    <w:rsid w:val="00226420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2FA7"/>
    <w:rsid w:val="00264E2E"/>
    <w:rsid w:val="00267869"/>
    <w:rsid w:val="002760F1"/>
    <w:rsid w:val="00277CF6"/>
    <w:rsid w:val="00285805"/>
    <w:rsid w:val="00285EA4"/>
    <w:rsid w:val="0028719E"/>
    <w:rsid w:val="002877F1"/>
    <w:rsid w:val="00287C0E"/>
    <w:rsid w:val="00297995"/>
    <w:rsid w:val="002A304F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7808"/>
    <w:rsid w:val="0032238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D2A80"/>
    <w:rsid w:val="003D6FBC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14EA0"/>
    <w:rsid w:val="0042196E"/>
    <w:rsid w:val="00424ED7"/>
    <w:rsid w:val="00433957"/>
    <w:rsid w:val="00436C52"/>
    <w:rsid w:val="00440CE9"/>
    <w:rsid w:val="00441224"/>
    <w:rsid w:val="004419CA"/>
    <w:rsid w:val="00454D57"/>
    <w:rsid w:val="0045513F"/>
    <w:rsid w:val="00457DF9"/>
    <w:rsid w:val="00466EE5"/>
    <w:rsid w:val="00467B58"/>
    <w:rsid w:val="0047388B"/>
    <w:rsid w:val="00486F5B"/>
    <w:rsid w:val="0048725C"/>
    <w:rsid w:val="0049027B"/>
    <w:rsid w:val="00492364"/>
    <w:rsid w:val="00493E9A"/>
    <w:rsid w:val="004A384B"/>
    <w:rsid w:val="004A5176"/>
    <w:rsid w:val="004B6E88"/>
    <w:rsid w:val="004C115C"/>
    <w:rsid w:val="004C6467"/>
    <w:rsid w:val="004D2A71"/>
    <w:rsid w:val="004E01EA"/>
    <w:rsid w:val="004E4703"/>
    <w:rsid w:val="004F4434"/>
    <w:rsid w:val="004F7E62"/>
    <w:rsid w:val="00500B82"/>
    <w:rsid w:val="005169A5"/>
    <w:rsid w:val="00525504"/>
    <w:rsid w:val="00527366"/>
    <w:rsid w:val="00540302"/>
    <w:rsid w:val="0054416B"/>
    <w:rsid w:val="00546ECC"/>
    <w:rsid w:val="00560A5F"/>
    <w:rsid w:val="005634FE"/>
    <w:rsid w:val="005867AE"/>
    <w:rsid w:val="00594094"/>
    <w:rsid w:val="005955CB"/>
    <w:rsid w:val="00595AFF"/>
    <w:rsid w:val="005975FB"/>
    <w:rsid w:val="005A43C7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4A03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675E"/>
    <w:rsid w:val="00661BFC"/>
    <w:rsid w:val="00664072"/>
    <w:rsid w:val="006746E5"/>
    <w:rsid w:val="006836DF"/>
    <w:rsid w:val="00686D32"/>
    <w:rsid w:val="006A4B9A"/>
    <w:rsid w:val="006A71E6"/>
    <w:rsid w:val="006B01FF"/>
    <w:rsid w:val="006B0667"/>
    <w:rsid w:val="006B3EBB"/>
    <w:rsid w:val="006D2E9A"/>
    <w:rsid w:val="006D4588"/>
    <w:rsid w:val="006D7391"/>
    <w:rsid w:val="006E30E1"/>
    <w:rsid w:val="006E70B0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54DC"/>
    <w:rsid w:val="00776C67"/>
    <w:rsid w:val="00783AA5"/>
    <w:rsid w:val="00792874"/>
    <w:rsid w:val="007A5BCD"/>
    <w:rsid w:val="007B749A"/>
    <w:rsid w:val="007B7DC4"/>
    <w:rsid w:val="007C103E"/>
    <w:rsid w:val="007D17A4"/>
    <w:rsid w:val="007D7B49"/>
    <w:rsid w:val="007E5F16"/>
    <w:rsid w:val="007F1C12"/>
    <w:rsid w:val="007F2B0C"/>
    <w:rsid w:val="00810FEA"/>
    <w:rsid w:val="0081164D"/>
    <w:rsid w:val="00812F6F"/>
    <w:rsid w:val="00817F98"/>
    <w:rsid w:val="00825D45"/>
    <w:rsid w:val="0082773D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29E0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76D4A"/>
    <w:rsid w:val="00A91EA6"/>
    <w:rsid w:val="00AA22BA"/>
    <w:rsid w:val="00AB00EF"/>
    <w:rsid w:val="00AB21AF"/>
    <w:rsid w:val="00AB2D68"/>
    <w:rsid w:val="00AD44E4"/>
    <w:rsid w:val="00AE20BD"/>
    <w:rsid w:val="00AF1413"/>
    <w:rsid w:val="00AF2711"/>
    <w:rsid w:val="00AF6DDE"/>
    <w:rsid w:val="00B0112F"/>
    <w:rsid w:val="00B0150F"/>
    <w:rsid w:val="00B025FE"/>
    <w:rsid w:val="00B02D40"/>
    <w:rsid w:val="00B039BA"/>
    <w:rsid w:val="00B05773"/>
    <w:rsid w:val="00B068AD"/>
    <w:rsid w:val="00B0720A"/>
    <w:rsid w:val="00B122D8"/>
    <w:rsid w:val="00B12B3E"/>
    <w:rsid w:val="00B179CB"/>
    <w:rsid w:val="00B409E7"/>
    <w:rsid w:val="00B60899"/>
    <w:rsid w:val="00B64AA6"/>
    <w:rsid w:val="00B75A52"/>
    <w:rsid w:val="00B81662"/>
    <w:rsid w:val="00B84651"/>
    <w:rsid w:val="00B87682"/>
    <w:rsid w:val="00B878E6"/>
    <w:rsid w:val="00B87981"/>
    <w:rsid w:val="00B95A11"/>
    <w:rsid w:val="00BA281A"/>
    <w:rsid w:val="00BA4EA5"/>
    <w:rsid w:val="00BB106D"/>
    <w:rsid w:val="00BB1C60"/>
    <w:rsid w:val="00BC1524"/>
    <w:rsid w:val="00BC5444"/>
    <w:rsid w:val="00BC7E58"/>
    <w:rsid w:val="00BD0160"/>
    <w:rsid w:val="00BD0FC4"/>
    <w:rsid w:val="00BD212B"/>
    <w:rsid w:val="00BF27CE"/>
    <w:rsid w:val="00C0095C"/>
    <w:rsid w:val="00C021A7"/>
    <w:rsid w:val="00C325B6"/>
    <w:rsid w:val="00C34061"/>
    <w:rsid w:val="00C36E7E"/>
    <w:rsid w:val="00C45530"/>
    <w:rsid w:val="00C45B61"/>
    <w:rsid w:val="00C55978"/>
    <w:rsid w:val="00C571B2"/>
    <w:rsid w:val="00C63B5D"/>
    <w:rsid w:val="00C63EC0"/>
    <w:rsid w:val="00C757BB"/>
    <w:rsid w:val="00C825A9"/>
    <w:rsid w:val="00C8703D"/>
    <w:rsid w:val="00C877C2"/>
    <w:rsid w:val="00C879A3"/>
    <w:rsid w:val="00C907CC"/>
    <w:rsid w:val="00C90C7E"/>
    <w:rsid w:val="00C9524D"/>
    <w:rsid w:val="00C95A8B"/>
    <w:rsid w:val="00C97438"/>
    <w:rsid w:val="00CA0FA3"/>
    <w:rsid w:val="00CA1312"/>
    <w:rsid w:val="00CA2769"/>
    <w:rsid w:val="00CA548E"/>
    <w:rsid w:val="00CB1E03"/>
    <w:rsid w:val="00CC37E4"/>
    <w:rsid w:val="00CC4BC6"/>
    <w:rsid w:val="00CD7F70"/>
    <w:rsid w:val="00CE3C66"/>
    <w:rsid w:val="00CE5AC1"/>
    <w:rsid w:val="00CF7F75"/>
    <w:rsid w:val="00D05D89"/>
    <w:rsid w:val="00D12E04"/>
    <w:rsid w:val="00D1552B"/>
    <w:rsid w:val="00D26496"/>
    <w:rsid w:val="00D26FEC"/>
    <w:rsid w:val="00D31ADB"/>
    <w:rsid w:val="00D31B98"/>
    <w:rsid w:val="00D4021F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912F7"/>
    <w:rsid w:val="00D91BAC"/>
    <w:rsid w:val="00DA66DD"/>
    <w:rsid w:val="00DC3BDC"/>
    <w:rsid w:val="00DD1F2B"/>
    <w:rsid w:val="00DD697F"/>
    <w:rsid w:val="00DE178E"/>
    <w:rsid w:val="00DE631F"/>
    <w:rsid w:val="00DE6C24"/>
    <w:rsid w:val="00DF043F"/>
    <w:rsid w:val="00DF399E"/>
    <w:rsid w:val="00DF4E68"/>
    <w:rsid w:val="00E26075"/>
    <w:rsid w:val="00E355E3"/>
    <w:rsid w:val="00E35BC4"/>
    <w:rsid w:val="00E35D19"/>
    <w:rsid w:val="00E43A4F"/>
    <w:rsid w:val="00E644C3"/>
    <w:rsid w:val="00E71941"/>
    <w:rsid w:val="00E74F3F"/>
    <w:rsid w:val="00E94371"/>
    <w:rsid w:val="00E94B12"/>
    <w:rsid w:val="00EA2637"/>
    <w:rsid w:val="00EA2987"/>
    <w:rsid w:val="00EA2CE1"/>
    <w:rsid w:val="00EA6E92"/>
    <w:rsid w:val="00EB5BF9"/>
    <w:rsid w:val="00ED77D8"/>
    <w:rsid w:val="00EE1F82"/>
    <w:rsid w:val="00EE7D2B"/>
    <w:rsid w:val="00EF004D"/>
    <w:rsid w:val="00F02E39"/>
    <w:rsid w:val="00F04628"/>
    <w:rsid w:val="00F05F2D"/>
    <w:rsid w:val="00F0683E"/>
    <w:rsid w:val="00F10508"/>
    <w:rsid w:val="00F105B4"/>
    <w:rsid w:val="00F140DF"/>
    <w:rsid w:val="00F162E9"/>
    <w:rsid w:val="00F168ED"/>
    <w:rsid w:val="00F1787C"/>
    <w:rsid w:val="00F20237"/>
    <w:rsid w:val="00F224F1"/>
    <w:rsid w:val="00F35627"/>
    <w:rsid w:val="00F44BE6"/>
    <w:rsid w:val="00F4533A"/>
    <w:rsid w:val="00F54167"/>
    <w:rsid w:val="00F562DD"/>
    <w:rsid w:val="00F70C7B"/>
    <w:rsid w:val="00F87A1B"/>
    <w:rsid w:val="00F91039"/>
    <w:rsid w:val="00F91B62"/>
    <w:rsid w:val="00F95B93"/>
    <w:rsid w:val="00F96E79"/>
    <w:rsid w:val="00FA7852"/>
    <w:rsid w:val="00FB2211"/>
    <w:rsid w:val="00FB36B2"/>
    <w:rsid w:val="00FD5317"/>
    <w:rsid w:val="00FE1F3E"/>
    <w:rsid w:val="00FE6859"/>
    <w:rsid w:val="00FE76DD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E1E4B61"/>
  <w15:docId w15:val="{0FF84D8C-906C-4F9E-B951-FDDEF6690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BBSPRCNo xmlns="e7b51557-81f9-4e64-8758-5330901a8bf6">
      <Value>02.02.</Value>
    </BBSPRCNo>
    <BBSLevel xmlns="e7b51557-81f9-4e64-8758-5330901a8bf6">Group</BBSLevel>
    <BBSUsedInCompany xmlns="e7b51557-81f9-4e64-8758-5330901a8bf6"/>
    <BBSLanguage xmlns="e7b51557-81f9-4e64-8758-5330901a8bf6">
      <Value>EN</Value>
    </BBSLanguage>
    <Owner xmlns="e7b51557-81f9-4e64-8758-5330901a8bf6">
      <UserInfo>
        <DisplayName>Benz Adrian</DisplayName>
        <AccountId>4929</AccountId>
        <AccountType/>
      </UserInfo>
    </Owner>
    <BBSCompany xmlns="e7b51557-81f9-4e64-8758-5330901a8bf6">
      <Value>ALL</Value>
    </BBSCompany>
    <BBSChangeHistory xmlns="e7b51557-81f9-4e64-8758-5330901a8bf6">02.08.2018: Number of employees corrected</BBSChangeHistory>
    <BBSRetention xmlns="e7b51557-81f9-4e64-8758-5330901a8bf6">none</BBSRetention>
    <BBSStorage xmlns="e7b51557-81f9-4e64-8758-5330901a8bf6">E</BBSStorage>
    <BBSScope xmlns="e7b51557-81f9-4e64-8758-5330901a8bf6">
      <Value>ALL</Value>
    </BBSScope>
    <BBSDocType xmlns="e7b51557-81f9-4e64-8758-5330901a8bf6">SOP</BBSDocType>
    <BBSDeleteMark xmlns="e7b51557-81f9-4e64-8758-5330901a8bf6">false</BBSDeleteMark>
    <BBSCategory xmlns="e7b51557-81f9-4e64-8758-5330901a8bf6">TPL</BBSCategor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BSCore" ma:contentTypeID="0x0101001195B620A1DC30408F0DEFABF60333C70062488EE1223A9D4BB9AFEAF42A9486AB" ma:contentTypeVersion="32" ma:contentTypeDescription="" ma:contentTypeScope="" ma:versionID="b4cd962a70a24df698f910862037ba88">
  <xsd:schema xmlns:xsd="http://www.w3.org/2001/XMLSchema" xmlns:xs="http://www.w3.org/2001/XMLSchema" xmlns:p="http://schemas.microsoft.com/office/2006/metadata/properties" xmlns:ns2="e7b51557-81f9-4e64-8758-5330901a8bf6" targetNamespace="http://schemas.microsoft.com/office/2006/metadata/properties" ma:root="true" ma:fieldsID="f0d25d8c98905a1401ac170cad23dda4" ns2:_="">
    <xsd:import namespace="e7b51557-81f9-4e64-8758-5330901a8bf6"/>
    <xsd:element name="properties">
      <xsd:complexType>
        <xsd:sequence>
          <xsd:element name="documentManagement">
            <xsd:complexType>
              <xsd:all>
                <xsd:element ref="ns2:BBSCategory" minOccurs="0"/>
                <xsd:element ref="ns2:BBSPRCNo" minOccurs="0"/>
                <xsd:element ref="ns2:BBSCompany" minOccurs="0"/>
                <xsd:element ref="ns2:BBSScope" minOccurs="0"/>
                <xsd:element ref="ns2:BBSLevel" minOccurs="0"/>
                <xsd:element ref="ns2:BBSLanguage" minOccurs="0"/>
                <xsd:element ref="ns2:Owner"/>
                <xsd:element ref="ns2:BBSRetention" minOccurs="0"/>
                <xsd:element ref="ns2:BBSStorage" minOccurs="0"/>
                <xsd:element ref="ns2:BBSDocType" minOccurs="0"/>
                <xsd:element ref="ns2:BBSChangeHistory" minOccurs="0"/>
                <xsd:element ref="ns2:BBSDeleteMark" minOccurs="0"/>
                <xsd:element ref="ns2:BBSUsedInCompan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51557-81f9-4e64-8758-5330901a8bf6" elementFormDefault="qualified">
    <xsd:import namespace="http://schemas.microsoft.com/office/2006/documentManagement/types"/>
    <xsd:import namespace="http://schemas.microsoft.com/office/infopath/2007/PartnerControls"/>
    <xsd:element name="BBSCategory" ma:index="1" nillable="true" ma:displayName="Category" ma:default="BWI" ma:format="Dropdown" ma:internalName="BBSCategory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PRCNo" ma:index="2" nillable="true" ma:displayName="PRC No." ma:internalName="BBSPRCNo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  <xsd:enumeration value="05.01."/>
                    <xsd:enumeration value="05.02."/>
                    <xsd:enumeration value="05.03."/>
                    <xsd:enumeration value="05.04."/>
                    <xsd:enumeration value="05.05."/>
                    <xsd:enumeration value="05.06."/>
                    <xsd:enumeration value="05.07."/>
                    <xsd:enumeration value="05.08."/>
                  </xsd:restriction>
                </xsd:simpleType>
              </xsd:element>
            </xsd:sequence>
          </xsd:extension>
        </xsd:complexContent>
      </xsd:complexType>
    </xsd:element>
    <xsd:element name="BBSCompany" ma:index="3" nillable="true" ma:displayName="Company" ma:internalName="BBSCompany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BBSScope" ma:index="4" nillable="true" ma:displayName="Scope" ma:default="ALL" ma:internalName="BBSSco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BBSLevel" ma:index="5" nillable="true" ma:displayName="Lev." ma:default="Group" ma:description="'Group' applicable for all companies &#10;'Site' specific documentation only for some companies" ma:format="RadioButtons" ma:internalName="BBSLevel">
      <xsd:simpleType>
        <xsd:restriction base="dms:Choice">
          <xsd:enumeration value="Group"/>
          <xsd:enumeration value="Site"/>
        </xsd:restriction>
      </xsd:simpleType>
    </xsd:element>
    <xsd:element name="BBSLanguage" ma:index="6" nillable="true" ma:displayName="Lang." ma:default="DE" ma:internalName="BBS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  <xsd:enumeration value="SE"/>
                  </xsd:restriction>
                </xsd:simpleType>
              </xsd:element>
            </xsd:sequence>
          </xsd:extension>
        </xsd:complexContent>
      </xsd:complexType>
    </xsd:element>
    <xsd:element name="Owner" ma:index="8" ma:displayName="Owner" ma:list="UserInfo" ma:SharePointGroup="0" ma:internalName="Owner0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BSRetention" ma:index="9" nillable="true" ma:displayName="Retention" ma:default="none" ma:format="Dropdown" ma:internalName="BBSRetention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BBSStorage" ma:index="10" nillable="true" ma:displayName="Storage" ma:default="E" ma:description="E = Electronic &#10;P = Physical" ma:format="Dropdown" ma:internalName="BBSStorage">
      <xsd:simpleType>
        <xsd:restriction base="dms:Choice">
          <xsd:enumeration value="E"/>
          <xsd:enumeration value="P"/>
        </xsd:restriction>
      </xsd:simpleType>
    </xsd:element>
    <xsd:element name="BBSDocType" ma:index="11" nillable="true" ma:displayName="Doc Type" ma:default="SOP" ma:description="SOP = Standard Operating Procedure (Vorgabedokument)&#10;P = Proof (Nachweisdokument)&#10;SOP/P = both" ma:format="RadioButtons" ma:internalName="BBSDocType">
      <xsd:simpleType>
        <xsd:restriction base="dms:Choice">
          <xsd:enumeration value="SOP"/>
          <xsd:enumeration value="P"/>
          <xsd:enumeration value="SOP/P"/>
        </xsd:restriction>
      </xsd:simpleType>
    </xsd:element>
    <xsd:element name="BBSChangeHistory" ma:index="12" nillable="true" ma:displayName="Change History" ma:internalName="BBSChangeHistory" ma:readOnly="false">
      <xsd:simpleType>
        <xsd:restriction base="dms:Note">
          <xsd:maxLength value="255"/>
        </xsd:restriction>
      </xsd:simpleType>
    </xsd:element>
    <xsd:element name="BBSDeleteMark" ma:index="13" nillable="true" ma:displayName="DeleteMark" ma:default="0" ma:description="Should the document be marked for deletion?" ma:internalName="BBSDeleteMark">
      <xsd:simpleType>
        <xsd:restriction base="dms:Boolean"/>
      </xsd:simpleType>
    </xsd:element>
    <xsd:element name="BBSUsedInCompany" ma:index="14" nillable="true" ma:displayName="UsedInCompany" ma:internalName="BBSUsedInCompan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 ma:index="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246caa2f-33ef-4e65-baec-39447f8fc80e" ContentTypeId="0x0101001195B620A1DC30408F0DEFABF60333C7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7b51557-81f9-4e64-8758-5330901a8bf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B9BDC4B-17E7-4C73-B4EA-E6E3715D7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b51557-81f9-4e64-8758-5330901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388B1D-8454-4DAA-B4C3-189CFCB29CB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DE64A8-C369-4369-946D-737A0B424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7E7360C7.dotm</Template>
  <TotalTime>0</TotalTime>
  <Pages>2</Pages>
  <Words>728</Words>
  <Characters>4588</Characters>
  <Application>Microsoft Office Word</Application>
  <DocSecurity>4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S. Diepenbrock</Manager>
  <Company>Baumer Management Services AG</Company>
  <LinksUpToDate>false</LinksUpToDate>
  <CharactersWithSpaces>5306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Baumer</dc:creator>
  <cp:keywords>Press release, Pressrelease, PR, 81173188, PR template</cp:keywords>
  <cp:lastModifiedBy>Reichle Petra</cp:lastModifiedBy>
  <cp:revision>2</cp:revision>
  <cp:lastPrinted>2015-02-06T10:33:00Z</cp:lastPrinted>
  <dcterms:created xsi:type="dcterms:W3CDTF">2019-11-12T08:52:00Z</dcterms:created>
  <dcterms:modified xsi:type="dcterms:W3CDTF">2019-11-12T08:52:00Z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0x0101001195B620A1DC30408F0DEFABF60333C70062488EE1223A9D4BB9AFEAF42A9486AB</vt:lpwstr>
  </property>
  <property fmtid="{D5CDD505-2E9C-101B-9397-08002B2CF9AE}" pid="3" name="Order">
    <vt:r8>370400</vt:r8>
  </property>
  <property fmtid="{D5CDD505-2E9C-101B-9397-08002B2CF9AE}" pid="4" name="Language">
    <vt:lpwstr>;#EN;#</vt:lpwstr>
  </property>
  <property fmtid="{D5CDD505-2E9C-101B-9397-08002B2CF9AE}" pid="5" name="Topic">
    <vt:lpwstr>Press release, Pressrelease, PR, 81173188, PR template</vt:lpwstr>
  </property>
  <property fmtid="{D5CDD505-2E9C-101B-9397-08002B2CF9AE}" pid="6" name="Validity">
    <vt:lpwstr>;#ALL;#</vt:lpwstr>
  </property>
  <property fmtid="{D5CDD505-2E9C-101B-9397-08002B2CF9AE}" pid="7" name="Level">
    <vt:lpwstr>Group</vt:lpwstr>
  </property>
  <property fmtid="{D5CDD505-2E9C-101B-9397-08002B2CF9AE}" pid="8" name="UsedInCompany">
    <vt:lpwstr>;#BADK;#</vt:lpwstr>
  </property>
  <property fmtid="{D5CDD505-2E9C-101B-9397-08002B2CF9AE}" pid="9" name="Retention period">
    <vt:lpwstr>none</vt:lpwstr>
  </property>
  <property fmtid="{D5CDD505-2E9C-101B-9397-08002B2CF9AE}" pid="10" name="Validity / Gültigkeit">
    <vt:lpwstr>;#ALL;#</vt:lpwstr>
  </property>
  <property fmtid="{D5CDD505-2E9C-101B-9397-08002B2CF9AE}" pid="11" name="Storage">
    <vt:lpwstr>E</vt:lpwstr>
  </property>
  <property fmtid="{D5CDD505-2E9C-101B-9397-08002B2CF9AE}" pid="12" name="Doc Type">
    <vt:lpwstr>SOP</vt:lpwstr>
  </property>
  <property fmtid="{D5CDD505-2E9C-101B-9397-08002B2CF9AE}" pid="13" name="BBS Process">
    <vt:lpwstr>;#02.02.;#</vt:lpwstr>
  </property>
  <property fmtid="{D5CDD505-2E9C-101B-9397-08002B2CF9AE}" pid="14" name="BBS Categorie">
    <vt:lpwstr>TPL</vt:lpwstr>
  </property>
  <property fmtid="{D5CDD505-2E9C-101B-9397-08002B2CF9AE}" pid="15" name="Change History">
    <vt:lpwstr>18.09.2017: Metadaten angepasst - UsedIn ausgefüllt für BADK
01.02.2017: kleinere formelle Anpassungen</vt:lpwstr>
  </property>
  <property fmtid="{D5CDD505-2E9C-101B-9397-08002B2CF9AE}" pid="16" name="Löschkennzeichen">
    <vt:bool>false</vt:bool>
  </property>
  <property fmtid="{D5CDD505-2E9C-101B-9397-08002B2CF9AE}" pid="17" name="Owner">
    <vt:lpwstr>168;#Maier Silke</vt:lpwstr>
  </property>
  <property fmtid="{D5CDD505-2E9C-101B-9397-08002B2CF9AE}" pid="18" name="WorkflowChangePath">
    <vt:lpwstr>21695a0c-671b-4820-9294-8d5cc2411e98,11;21695a0c-671b-4820-9294-8d5cc2411e98,11;0ecd2ca7-9996-4691-b84c-86f9c2b33666,15;</vt:lpwstr>
  </property>
</Properties>
</file>