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08E" w:rsidRPr="009503B7" w:rsidRDefault="008C108E" w:rsidP="008C108E">
      <w:pPr>
        <w:pStyle w:val="berschrift1"/>
        <w:numPr>
          <w:ilvl w:val="0"/>
          <w:numId w:val="0"/>
        </w:numPr>
        <w:spacing w:line="240" w:lineRule="auto"/>
        <w:rPr>
          <w:sz w:val="44"/>
          <w:lang w:val="de-DE"/>
        </w:rPr>
      </w:pPr>
      <w:r w:rsidRPr="009503B7">
        <w:rPr>
          <w:sz w:val="44"/>
          <w:lang w:val="de-DE"/>
        </w:rPr>
        <w:t>Presse-Information</w:t>
      </w:r>
    </w:p>
    <w:p w:rsidR="00812F6F" w:rsidRPr="009503B7" w:rsidRDefault="00812F6F" w:rsidP="00812F6F">
      <w:pPr>
        <w:pStyle w:val="BaumerFliesstext"/>
        <w:rPr>
          <w:lang w:val="de-DE"/>
        </w:rPr>
      </w:pPr>
    </w:p>
    <w:p w:rsidR="00247813" w:rsidRPr="00B06157" w:rsidRDefault="00B06157" w:rsidP="00C47E8A">
      <w:pPr>
        <w:rPr>
          <w:rFonts w:cs="Arial"/>
          <w:b/>
          <w:bCs/>
          <w:iCs/>
          <w:kern w:val="20"/>
          <w:sz w:val="28"/>
          <w:szCs w:val="28"/>
        </w:rPr>
      </w:pPr>
      <w:r w:rsidRPr="00B06157">
        <w:rPr>
          <w:rFonts w:cs="Arial"/>
          <w:b/>
          <w:bCs/>
          <w:iCs/>
          <w:kern w:val="20"/>
          <w:sz w:val="28"/>
          <w:szCs w:val="28"/>
        </w:rPr>
        <w:t>Hochgenaue Drucküberwachung erhöht Qualität bei 3D-Betondruck</w:t>
      </w:r>
      <w:r w:rsidR="00810BB2">
        <w:rPr>
          <w:rFonts w:cs="Arial"/>
          <w:b/>
          <w:bCs/>
          <w:iCs/>
          <w:sz w:val="28"/>
          <w:szCs w:val="28"/>
          <w:lang w:val="de-DE"/>
        </w:rPr>
        <w:br/>
      </w:r>
    </w:p>
    <w:p w:rsidR="00B06157" w:rsidRPr="00B06157" w:rsidRDefault="00F50F46" w:rsidP="00B06157">
      <w:pPr>
        <w:spacing w:line="360" w:lineRule="auto"/>
        <w:rPr>
          <w:szCs w:val="20"/>
        </w:rPr>
      </w:pPr>
      <w:r w:rsidRPr="00B06157">
        <w:rPr>
          <w:noProof/>
          <w:lang w:eastAsia="de-CH"/>
        </w:rPr>
        <w:drawing>
          <wp:anchor distT="0" distB="0" distL="114300" distR="114300" simplePos="0" relativeHeight="251660287" behindDoc="0" locked="0" layoutInCell="1" allowOverlap="1" wp14:anchorId="210ECED0" wp14:editId="63FC95AA">
            <wp:simplePos x="0" y="0"/>
            <wp:positionH relativeFrom="column">
              <wp:posOffset>3281680</wp:posOffset>
            </wp:positionH>
            <wp:positionV relativeFrom="paragraph">
              <wp:posOffset>643255</wp:posOffset>
            </wp:positionV>
            <wp:extent cx="2743835" cy="1839595"/>
            <wp:effectExtent l="0" t="0" r="0" b="1905"/>
            <wp:wrapThrough wrapText="bothSides">
              <wp:wrapPolygon edited="0">
                <wp:start x="0" y="0"/>
                <wp:lineTo x="0" y="21473"/>
                <wp:lineTo x="21495" y="21473"/>
                <wp:lineTo x="21495"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PL20_8819.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43835" cy="183959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B06157">
        <w:rPr>
          <w:lang w:val="de-DE"/>
        </w:rPr>
        <w:t>(</w:t>
      </w:r>
      <w:r w:rsidR="002C47EF">
        <w:rPr>
          <w:lang w:val="de-DE"/>
        </w:rPr>
        <w:t>12</w:t>
      </w:r>
      <w:r w:rsidR="00F168ED" w:rsidRPr="00B06157">
        <w:rPr>
          <w:lang w:val="de-DE"/>
        </w:rPr>
        <w:t>.</w:t>
      </w:r>
      <w:del w:id="0" w:author="Microsoft Office User" w:date="2020-10-06T08:32:00Z">
        <w:r w:rsidR="00B06157" w:rsidRPr="00B06157" w:rsidDel="0086451E">
          <w:rPr>
            <w:lang w:val="de-DE"/>
          </w:rPr>
          <w:delText>06</w:delText>
        </w:r>
      </w:del>
      <w:ins w:id="1" w:author="Microsoft Office User" w:date="2020-10-06T08:32:00Z">
        <w:r w:rsidR="0086451E" w:rsidRPr="00B06157">
          <w:rPr>
            <w:lang w:val="de-DE"/>
          </w:rPr>
          <w:t>0</w:t>
        </w:r>
        <w:r w:rsidR="0086451E">
          <w:rPr>
            <w:lang w:val="de-DE"/>
          </w:rPr>
          <w:t>9</w:t>
        </w:r>
      </w:ins>
      <w:bookmarkStart w:id="2" w:name="_GoBack"/>
      <w:bookmarkEnd w:id="2"/>
      <w:r w:rsidR="00F168ED" w:rsidRPr="00B06157">
        <w:rPr>
          <w:lang w:val="de-DE"/>
        </w:rPr>
        <w:t>.</w:t>
      </w:r>
      <w:r w:rsidR="00B06157" w:rsidRPr="00B06157">
        <w:rPr>
          <w:lang w:val="de-DE"/>
        </w:rPr>
        <w:t>2020</w:t>
      </w:r>
      <w:r w:rsidR="00D73B0B" w:rsidRPr="00B06157">
        <w:rPr>
          <w:lang w:val="de-DE"/>
        </w:rPr>
        <w:t>)</w:t>
      </w:r>
      <w:r w:rsidR="00F46EFC">
        <w:rPr>
          <w:lang w:val="de-DE"/>
        </w:rPr>
        <w:t xml:space="preserve"> </w:t>
      </w:r>
      <w:r w:rsidR="00B06157" w:rsidRPr="00B06157">
        <w:rPr>
          <w:szCs w:val="20"/>
        </w:rPr>
        <w:t xml:space="preserve">Das renommierte Forschungsinstitut </w:t>
      </w:r>
      <w:r w:rsidR="00B06157" w:rsidRPr="002C47EF">
        <w:rPr>
          <w:szCs w:val="20"/>
        </w:rPr>
        <w:t>NCCR</w:t>
      </w:r>
      <w:ins w:id="3" w:author="Philippe Fleischmann" w:date="2020-06-10T20:35:00Z">
        <w:r w:rsidR="008F622B" w:rsidRPr="002C47EF">
          <w:rPr>
            <w:szCs w:val="20"/>
          </w:rPr>
          <w:t xml:space="preserve"> </w:t>
        </w:r>
      </w:ins>
      <w:r w:rsidR="008F622B" w:rsidRPr="002C47EF">
        <w:rPr>
          <w:szCs w:val="20"/>
        </w:rPr>
        <w:t>DFAB</w:t>
      </w:r>
      <w:r w:rsidR="00B06157" w:rsidRPr="00B06157">
        <w:rPr>
          <w:szCs w:val="20"/>
        </w:rPr>
        <w:t xml:space="preserve"> ist Teil der ETH Zürich und erforscht Lösungen zur Verarbeitung von Beton mittels 3D-Druckrobotern. In enger Zusammenarbeit mit dem Sensorhersteller </w:t>
      </w:r>
      <w:proofErr w:type="spellStart"/>
      <w:r w:rsidR="00B06157" w:rsidRPr="00B06157">
        <w:rPr>
          <w:szCs w:val="20"/>
        </w:rPr>
        <w:t>Baumer</w:t>
      </w:r>
      <w:proofErr w:type="spellEnd"/>
      <w:r w:rsidR="00B06157" w:rsidRPr="00B06157">
        <w:rPr>
          <w:szCs w:val="20"/>
        </w:rPr>
        <w:t xml:space="preserve"> konnte eine zuverlässige Lösung für die Überwachung des Drucks bei dem robotergestützten 3D-Druckprozess umgesetzt werden. Der präzise PBMN </w:t>
      </w:r>
      <w:proofErr w:type="spellStart"/>
      <w:r w:rsidR="00B06157" w:rsidRPr="00B06157">
        <w:rPr>
          <w:szCs w:val="20"/>
        </w:rPr>
        <w:t>Flush</w:t>
      </w:r>
      <w:proofErr w:type="spellEnd"/>
      <w:r w:rsidR="00B06157" w:rsidRPr="00B06157">
        <w:rPr>
          <w:szCs w:val="20"/>
        </w:rPr>
        <w:t xml:space="preserve"> Drucksensor erleichtert zum einen das Bedienen des Druckroboters, gewährleistet darüber hinaus aber auch die Qualität des 3D-Druckes und </w:t>
      </w:r>
      <w:r w:rsidR="009A2339" w:rsidRPr="005907F3">
        <w:rPr>
          <w:szCs w:val="20"/>
        </w:rPr>
        <w:t>sorgt für einen sauber dosierten Fluss des Mediums</w:t>
      </w:r>
      <w:r w:rsidR="00B06157" w:rsidRPr="005907F3">
        <w:rPr>
          <w:szCs w:val="20"/>
        </w:rPr>
        <w:t>.</w:t>
      </w:r>
      <w:r w:rsidR="00B06157">
        <w:rPr>
          <w:szCs w:val="20"/>
        </w:rPr>
        <w:br/>
      </w:r>
    </w:p>
    <w:p w:rsidR="00B06157" w:rsidRPr="00B06157" w:rsidRDefault="00B06157" w:rsidP="00B06157">
      <w:pPr>
        <w:spacing w:line="360" w:lineRule="auto"/>
        <w:rPr>
          <w:szCs w:val="20"/>
        </w:rPr>
      </w:pPr>
      <w:r w:rsidRPr="00B06157">
        <w:rPr>
          <w:szCs w:val="20"/>
        </w:rPr>
        <w:t xml:space="preserve">Mit Hilfe des neu entwickelten Druckverfahrens können komplizierte </w:t>
      </w:r>
      <w:r w:rsidR="008F622B">
        <w:rPr>
          <w:szCs w:val="20"/>
        </w:rPr>
        <w:t>Druckpfade</w:t>
      </w:r>
      <w:r w:rsidR="008F622B" w:rsidRPr="00B06157">
        <w:rPr>
          <w:szCs w:val="20"/>
        </w:rPr>
        <w:t xml:space="preserve"> </w:t>
      </w:r>
      <w:r w:rsidRPr="00B06157">
        <w:rPr>
          <w:szCs w:val="20"/>
        </w:rPr>
        <w:t xml:space="preserve">direkt aus dem CAD </w:t>
      </w:r>
      <w:r w:rsidR="008F622B">
        <w:rPr>
          <w:szCs w:val="20"/>
        </w:rPr>
        <w:t xml:space="preserve">an </w:t>
      </w:r>
      <w:r w:rsidRPr="00B06157">
        <w:rPr>
          <w:szCs w:val="20"/>
        </w:rPr>
        <w:t xml:space="preserve">die Robotersteuerung </w:t>
      </w:r>
      <w:r w:rsidR="008F622B">
        <w:rPr>
          <w:szCs w:val="20"/>
        </w:rPr>
        <w:t>gesendet</w:t>
      </w:r>
      <w:r w:rsidRPr="00B06157">
        <w:rPr>
          <w:szCs w:val="20"/>
        </w:rPr>
        <w:t xml:space="preserve"> werden. Das Ziel ist die Umsetzung eines automatisierten Betondruckes ohne aufwendige Schalung. Dazu bedarf es der genauen Einhaltung verschiedener Prozessparameter, </w:t>
      </w:r>
      <w:r w:rsidRPr="005907F3">
        <w:rPr>
          <w:szCs w:val="20"/>
        </w:rPr>
        <w:t xml:space="preserve">welche </w:t>
      </w:r>
      <w:r w:rsidR="00C30703" w:rsidRPr="005907F3">
        <w:rPr>
          <w:szCs w:val="20"/>
        </w:rPr>
        <w:t>bei Nichteinhalten zu unsauberen Druckergebnissen führen können</w:t>
      </w:r>
      <w:r w:rsidRPr="005907F3">
        <w:rPr>
          <w:szCs w:val="20"/>
        </w:rPr>
        <w:t xml:space="preserve">. </w:t>
      </w:r>
      <w:r w:rsidR="008F622B">
        <w:rPr>
          <w:szCs w:val="20"/>
        </w:rPr>
        <w:t>D</w:t>
      </w:r>
      <w:r w:rsidRPr="005907F3">
        <w:rPr>
          <w:szCs w:val="20"/>
        </w:rPr>
        <w:t>ie Drucküberwachung direkt</w:t>
      </w:r>
      <w:r w:rsidRPr="00B06157">
        <w:rPr>
          <w:szCs w:val="20"/>
        </w:rPr>
        <w:t xml:space="preserve"> beim Austritt am Druckkopf, sowie der Mediendruck am Anfang der Leitung sind wichtige Indikatoren für einen gleichmässigen Fluss des verwendeten Mediums. Durch die Überwachung der Druckwerte wird ein Verstopfen der Leitung schnell und sicher erkannt. Somit können unter anderem Beschädigungen der Leitung verhindert werden. Gerade bei komplizierteren Formen beeinflusst das Stocken des Mediums oder das Fliessen von zu viel Material die Druckqualität und führt im schlimmsten Fall zum Abbruch des Druckes oder zum Einsturz der Form. Dank der Offenheit von </w:t>
      </w:r>
      <w:proofErr w:type="spellStart"/>
      <w:r w:rsidRPr="00B06157">
        <w:rPr>
          <w:szCs w:val="20"/>
        </w:rPr>
        <w:t>Baumer</w:t>
      </w:r>
      <w:proofErr w:type="spellEnd"/>
      <w:r w:rsidRPr="00B06157">
        <w:rPr>
          <w:szCs w:val="20"/>
        </w:rPr>
        <w:t>, Applikationen und Innovation der Bildungsinstitute zu unterstützen wurde auch für diese Herausforderung eine passende Lösung gefunden.</w:t>
      </w:r>
      <w:r>
        <w:rPr>
          <w:szCs w:val="20"/>
        </w:rPr>
        <w:br/>
      </w:r>
    </w:p>
    <w:p w:rsidR="00B06157" w:rsidRPr="00B06157" w:rsidRDefault="00B06157" w:rsidP="00B06157">
      <w:pPr>
        <w:spacing w:line="360" w:lineRule="auto"/>
        <w:rPr>
          <w:szCs w:val="20"/>
        </w:rPr>
      </w:pPr>
      <w:r w:rsidRPr="00B06157">
        <w:rPr>
          <w:szCs w:val="20"/>
        </w:rPr>
        <w:t xml:space="preserve">Selbst bei diesen sehr rauen Umgebungsbedingungen überwacht der hochgenaue Drucksensor PBMN </w:t>
      </w:r>
      <w:proofErr w:type="spellStart"/>
      <w:r w:rsidRPr="00B06157">
        <w:rPr>
          <w:szCs w:val="20"/>
        </w:rPr>
        <w:t>Flush</w:t>
      </w:r>
      <w:proofErr w:type="spellEnd"/>
      <w:r w:rsidRPr="00B06157">
        <w:rPr>
          <w:szCs w:val="20"/>
        </w:rPr>
        <w:t xml:space="preserve"> im robusten Edelstahlgehäuse den Druck zuverlässig und ermöglicht ein fehlerfreies Bedienen des 3D-Betondruckers. Der vollverschweisste Drucksensor verbindet Robustheit mit herausragender Präzision.  </w:t>
      </w:r>
    </w:p>
    <w:p w:rsidR="00B06157" w:rsidRPr="00B06157" w:rsidRDefault="00DE2BB7" w:rsidP="00C47E8A">
      <w:pPr>
        <w:pStyle w:val="BaumerFliesstext"/>
        <w:spacing w:before="240" w:line="360" w:lineRule="auto"/>
        <w:rPr>
          <w:szCs w:val="20"/>
          <w:lang w:val="de-DE"/>
        </w:rPr>
      </w:pPr>
      <w:r w:rsidRPr="009503B7">
        <w:rPr>
          <w:szCs w:val="20"/>
          <w:lang w:val="de-DE"/>
        </w:rPr>
        <w:t>Weitere Informationen:</w:t>
      </w:r>
      <w:r w:rsidR="00B06157">
        <w:rPr>
          <w:szCs w:val="20"/>
          <w:lang w:val="de-DE"/>
        </w:rPr>
        <w:t xml:space="preserve"> </w:t>
      </w:r>
      <w:hyperlink r:id="rId12" w:history="1">
        <w:r w:rsidR="00B06157" w:rsidRPr="00F93B0A">
          <w:rPr>
            <w:rStyle w:val="Hyperlink"/>
            <w:szCs w:val="20"/>
            <w:lang w:val="de-DE"/>
          </w:rPr>
          <w:t>www.baumer.com/pressure</w:t>
        </w:r>
      </w:hyperlink>
      <w:r w:rsidR="00B06157">
        <w:rPr>
          <w:szCs w:val="20"/>
          <w:lang w:val="de-DE"/>
        </w:rPr>
        <w:br/>
      </w:r>
    </w:p>
    <w:p w:rsidR="004F726A" w:rsidRPr="009503B7" w:rsidRDefault="00D73B0B" w:rsidP="004F726A">
      <w:pPr>
        <w:pStyle w:val="BaumerFliesstext"/>
        <w:tabs>
          <w:tab w:val="left" w:pos="3408"/>
        </w:tabs>
        <w:spacing w:line="360" w:lineRule="auto"/>
        <w:rPr>
          <w:sz w:val="16"/>
          <w:szCs w:val="16"/>
          <w:lang w:val="de-DE"/>
        </w:rPr>
      </w:pPr>
      <w:r w:rsidRPr="009503B7">
        <w:rPr>
          <w:sz w:val="16"/>
          <w:szCs w:val="16"/>
          <w:lang w:val="de-DE"/>
        </w:rPr>
        <w:t>Anzahl Zeichen (mit Leer</w:t>
      </w:r>
      <w:r w:rsidR="00874ECF" w:rsidRPr="009503B7">
        <w:rPr>
          <w:sz w:val="16"/>
          <w:szCs w:val="16"/>
          <w:lang w:val="de-DE"/>
        </w:rPr>
        <w:t>zeichen</w:t>
      </w:r>
      <w:r w:rsidRPr="009503B7">
        <w:rPr>
          <w:sz w:val="16"/>
          <w:szCs w:val="16"/>
          <w:lang w:val="de-DE"/>
        </w:rPr>
        <w:t>): ca.</w:t>
      </w:r>
      <w:r w:rsidR="000C2765" w:rsidRPr="009503B7">
        <w:rPr>
          <w:sz w:val="16"/>
          <w:szCs w:val="16"/>
          <w:lang w:val="de-DE"/>
        </w:rPr>
        <w:t xml:space="preserve"> </w:t>
      </w:r>
      <w:r w:rsidR="00C47E8A">
        <w:rPr>
          <w:sz w:val="16"/>
          <w:szCs w:val="16"/>
          <w:lang w:val="de-DE"/>
        </w:rPr>
        <w:t>2</w:t>
      </w:r>
      <w:r w:rsidR="00B06157">
        <w:rPr>
          <w:sz w:val="16"/>
          <w:szCs w:val="16"/>
          <w:lang w:val="de-DE"/>
        </w:rPr>
        <w:t>0</w:t>
      </w:r>
      <w:r w:rsidR="00C47E8A">
        <w:rPr>
          <w:sz w:val="16"/>
          <w:szCs w:val="16"/>
          <w:lang w:val="de-DE"/>
        </w:rPr>
        <w:t>00</w:t>
      </w:r>
    </w:p>
    <w:p w:rsidR="00D73B0B" w:rsidRDefault="004F726A" w:rsidP="004F726A">
      <w:pPr>
        <w:pStyle w:val="BaumerFliesstext"/>
        <w:tabs>
          <w:tab w:val="left" w:pos="3408"/>
        </w:tabs>
        <w:spacing w:line="360" w:lineRule="auto"/>
        <w:rPr>
          <w:rStyle w:val="Hyperlink"/>
          <w:b/>
          <w:sz w:val="16"/>
          <w:szCs w:val="16"/>
          <w:lang w:val="de-DE"/>
        </w:rPr>
      </w:pPr>
      <w:r w:rsidRPr="009503B7">
        <w:rPr>
          <w:sz w:val="16"/>
          <w:szCs w:val="16"/>
          <w:lang w:val="de-DE"/>
        </w:rPr>
        <w:t xml:space="preserve">Text und Bild Download unter: </w:t>
      </w:r>
      <w:hyperlink r:id="rId13" w:history="1">
        <w:r w:rsidRPr="009503B7">
          <w:rPr>
            <w:rStyle w:val="Hyperlink"/>
            <w:b/>
            <w:sz w:val="16"/>
            <w:szCs w:val="16"/>
            <w:lang w:val="de-DE"/>
          </w:rPr>
          <w:t>www.baumer.com/press</w:t>
        </w:r>
      </w:hyperlink>
    </w:p>
    <w:p w:rsidR="00B06157" w:rsidRDefault="00B06157" w:rsidP="004F726A">
      <w:pPr>
        <w:pStyle w:val="BaumerFliesstext"/>
        <w:tabs>
          <w:tab w:val="left" w:pos="3408"/>
        </w:tabs>
        <w:spacing w:line="360" w:lineRule="auto"/>
        <w:rPr>
          <w:rStyle w:val="Hyperlink"/>
          <w:b/>
          <w:sz w:val="16"/>
          <w:szCs w:val="16"/>
          <w:lang w:val="de-DE"/>
        </w:rPr>
      </w:pPr>
    </w:p>
    <w:p w:rsidR="00B06157" w:rsidRDefault="00B06157" w:rsidP="004F726A">
      <w:pPr>
        <w:pStyle w:val="BaumerFliesstext"/>
        <w:tabs>
          <w:tab w:val="left" w:pos="3408"/>
        </w:tabs>
        <w:spacing w:line="360" w:lineRule="auto"/>
        <w:rPr>
          <w:rStyle w:val="Hyperlink"/>
          <w:b/>
          <w:sz w:val="16"/>
          <w:szCs w:val="16"/>
          <w:lang w:val="de-DE"/>
        </w:rPr>
      </w:pPr>
    </w:p>
    <w:p w:rsidR="00231B60" w:rsidRDefault="00231B60" w:rsidP="004F726A">
      <w:pPr>
        <w:pStyle w:val="BaumerFliesstext"/>
        <w:tabs>
          <w:tab w:val="left" w:pos="3408"/>
        </w:tabs>
        <w:spacing w:line="360" w:lineRule="auto"/>
        <w:rPr>
          <w:rStyle w:val="Hyperlink"/>
          <w:b/>
          <w:sz w:val="16"/>
          <w:szCs w:val="16"/>
          <w:highlight w:val="yellow"/>
          <w:lang w:val="de-DE"/>
        </w:rPr>
      </w:pPr>
    </w:p>
    <w:p w:rsidR="009A2339" w:rsidRDefault="009A2339" w:rsidP="004F726A">
      <w:pPr>
        <w:pStyle w:val="BaumerFliesstext"/>
        <w:tabs>
          <w:tab w:val="left" w:pos="3408"/>
        </w:tabs>
        <w:spacing w:line="360" w:lineRule="auto"/>
        <w:rPr>
          <w:rStyle w:val="Hyperlink"/>
          <w:b/>
          <w:sz w:val="16"/>
          <w:szCs w:val="16"/>
          <w:lang w:val="de-DE"/>
        </w:rPr>
      </w:pPr>
    </w:p>
    <w:p w:rsidR="009A2339" w:rsidRPr="009503B7" w:rsidRDefault="009A2339" w:rsidP="004F726A">
      <w:pPr>
        <w:pStyle w:val="BaumerFliesstext"/>
        <w:tabs>
          <w:tab w:val="left" w:pos="3408"/>
        </w:tabs>
        <w:spacing w:line="360" w:lineRule="auto"/>
        <w:rPr>
          <w:rStyle w:val="Hyperlink"/>
          <w:b/>
          <w:sz w:val="16"/>
          <w:szCs w:val="16"/>
          <w:lang w:val="de-DE"/>
        </w:rPr>
      </w:pPr>
    </w:p>
    <w:p w:rsidR="004F726A" w:rsidRPr="009503B7" w:rsidRDefault="004F726A" w:rsidP="004F726A">
      <w:pPr>
        <w:pStyle w:val="BaumerFliesstext"/>
        <w:tabs>
          <w:tab w:val="left" w:pos="3408"/>
        </w:tabs>
        <w:spacing w:line="360" w:lineRule="auto"/>
        <w:rPr>
          <w:b/>
          <w:szCs w:val="20"/>
          <w:lang w:val="de-DE"/>
        </w:rPr>
      </w:pPr>
      <w:r w:rsidRPr="009503B7">
        <w:rPr>
          <w:b/>
          <w:szCs w:val="20"/>
          <w:lang w:val="de-DE"/>
        </w:rPr>
        <w:t xml:space="preserve"> </w:t>
      </w:r>
    </w:p>
    <w:p w:rsidR="00231B60" w:rsidRPr="009503B7"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de-DE"/>
        </w:rPr>
      </w:pPr>
      <w:proofErr w:type="spellStart"/>
      <w:r w:rsidRPr="009503B7">
        <w:rPr>
          <w:b/>
          <w:kern w:val="20"/>
          <w:sz w:val="16"/>
          <w:szCs w:val="16"/>
          <w:lang w:val="de-DE"/>
        </w:rPr>
        <w:lastRenderedPageBreak/>
        <w:t>Baumer</w:t>
      </w:r>
      <w:proofErr w:type="spellEnd"/>
      <w:r w:rsidRPr="009503B7">
        <w:rPr>
          <w:b/>
          <w:kern w:val="20"/>
          <w:sz w:val="16"/>
          <w:szCs w:val="16"/>
          <w:lang w:val="de-DE"/>
        </w:rPr>
        <w:t xml:space="preserve"> Group</w:t>
      </w:r>
    </w:p>
    <w:p w:rsidR="00D73B0B" w:rsidRPr="009503B7"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de-DE"/>
        </w:rPr>
      </w:pPr>
      <w:r w:rsidRPr="009503B7">
        <w:rPr>
          <w:kern w:val="20"/>
          <w:sz w:val="16"/>
          <w:szCs w:val="16"/>
          <w:lang w:val="de-DE"/>
        </w:rPr>
        <w:t xml:space="preserve">Die </w:t>
      </w:r>
      <w:proofErr w:type="spellStart"/>
      <w:r w:rsidRPr="009503B7">
        <w:rPr>
          <w:kern w:val="20"/>
          <w:sz w:val="16"/>
          <w:szCs w:val="16"/>
          <w:lang w:val="de-DE"/>
        </w:rPr>
        <w:t>Baumer</w:t>
      </w:r>
      <w:proofErr w:type="spellEnd"/>
      <w:r w:rsidRPr="009503B7">
        <w:rPr>
          <w:kern w:val="20"/>
          <w:sz w:val="16"/>
          <w:szCs w:val="16"/>
          <w:lang w:val="de-DE"/>
        </w:rPr>
        <w:t xml:space="preserve"> Group ist einer der international führenden Hersteller von Sensoren, Drehgebern, Messinstrumenten und Komponenten für die automatisierte Bildverarbeitung. </w:t>
      </w:r>
      <w:proofErr w:type="spellStart"/>
      <w:r w:rsidRPr="009503B7">
        <w:rPr>
          <w:rFonts w:cs="Arial"/>
          <w:color w:val="000000"/>
          <w:kern w:val="20"/>
          <w:sz w:val="16"/>
          <w:szCs w:val="16"/>
          <w:lang w:val="de-DE"/>
        </w:rPr>
        <w:t>Baumer</w:t>
      </w:r>
      <w:proofErr w:type="spellEnd"/>
      <w:r w:rsidRPr="009503B7">
        <w:rPr>
          <w:rFonts w:cs="Arial"/>
          <w:color w:val="000000"/>
          <w:kern w:val="20"/>
          <w:sz w:val="16"/>
          <w:szCs w:val="16"/>
          <w:lang w:val="de-DE"/>
        </w:rPr>
        <w:t xml:space="preserve"> verbindet innovative Technik und kundenorientierten Service zu intelligenten Lösungen für die Fabrik- und Prozessautomation und bietet dafür eine einzigartige Produkt- und Technologiebreite. </w:t>
      </w:r>
      <w:r w:rsidRPr="009503B7">
        <w:rPr>
          <w:kern w:val="20"/>
          <w:sz w:val="16"/>
          <w:szCs w:val="16"/>
          <w:lang w:val="de-DE"/>
        </w:rPr>
        <w:t>Das Fam</w:t>
      </w:r>
      <w:r w:rsidR="002E4D71" w:rsidRPr="009503B7">
        <w:rPr>
          <w:kern w:val="20"/>
          <w:sz w:val="16"/>
          <w:szCs w:val="16"/>
          <w:lang w:val="de-DE"/>
        </w:rPr>
        <w:t>ilienunternehmen ist mit rund 2.7</w:t>
      </w:r>
      <w:r w:rsidRPr="009503B7">
        <w:rPr>
          <w:kern w:val="20"/>
          <w:sz w:val="16"/>
          <w:szCs w:val="16"/>
          <w:lang w:val="de-DE"/>
        </w:rPr>
        <w:t xml:space="preserve">00 Mitarbeitern und Produktionswerken, Vertriebsniederlassungen und Vertretungen in </w:t>
      </w:r>
      <w:r w:rsidR="00B878E6" w:rsidRPr="009503B7">
        <w:rPr>
          <w:kern w:val="20"/>
          <w:sz w:val="16"/>
          <w:szCs w:val="16"/>
          <w:lang w:val="de-DE"/>
        </w:rPr>
        <w:t xml:space="preserve">38 </w:t>
      </w:r>
      <w:r w:rsidRPr="009503B7">
        <w:rPr>
          <w:kern w:val="20"/>
          <w:sz w:val="16"/>
          <w:szCs w:val="16"/>
          <w:lang w:val="de-DE"/>
        </w:rPr>
        <w:t xml:space="preserve">Niederlassungen und 19 Ländern immer nahe beim Kunden. Mit weltweit gleichbleibend hohen Qualitätsstandards und einer </w:t>
      </w:r>
      <w:proofErr w:type="spellStart"/>
      <w:r w:rsidRPr="009503B7">
        <w:rPr>
          <w:kern w:val="20"/>
          <w:sz w:val="16"/>
          <w:szCs w:val="16"/>
          <w:lang w:val="de-DE"/>
        </w:rPr>
        <w:t>grosse</w:t>
      </w:r>
      <w:r w:rsidR="00FD73D8" w:rsidRPr="009503B7">
        <w:rPr>
          <w:kern w:val="20"/>
          <w:sz w:val="16"/>
          <w:szCs w:val="16"/>
          <w:lang w:val="de-DE"/>
        </w:rPr>
        <w:t>n</w:t>
      </w:r>
      <w:proofErr w:type="spellEnd"/>
      <w:r w:rsidRPr="009503B7">
        <w:rPr>
          <w:kern w:val="20"/>
          <w:sz w:val="16"/>
          <w:szCs w:val="16"/>
          <w:lang w:val="de-DE"/>
        </w:rPr>
        <w:t xml:space="preserve"> Innovationskraft verschafft </w:t>
      </w:r>
      <w:proofErr w:type="spellStart"/>
      <w:r w:rsidRPr="009503B7">
        <w:rPr>
          <w:kern w:val="20"/>
          <w:sz w:val="16"/>
          <w:szCs w:val="16"/>
          <w:lang w:val="de-DE"/>
        </w:rPr>
        <w:t>Baumer</w:t>
      </w:r>
      <w:proofErr w:type="spellEnd"/>
      <w:r w:rsidRPr="009503B7">
        <w:rPr>
          <w:kern w:val="20"/>
          <w:sz w:val="16"/>
          <w:szCs w:val="16"/>
          <w:lang w:val="de-DE"/>
        </w:rPr>
        <w:t xml:space="preserve"> seinen Kunden aus zahlreichen Branchen entscheidende Vorteile und messbaren Mehrwert. Weitere Informationen im Internet unter </w:t>
      </w:r>
      <w:hyperlink r:id="rId14" w:history="1">
        <w:r w:rsidRPr="009503B7">
          <w:rPr>
            <w:color w:val="003399"/>
            <w:kern w:val="20"/>
            <w:sz w:val="16"/>
            <w:szCs w:val="16"/>
            <w:u w:val="single"/>
            <w:lang w:val="de-DE"/>
          </w:rPr>
          <w:t>www.baumer.com</w:t>
        </w:r>
      </w:hyperlink>
      <w:r w:rsidRPr="009503B7">
        <w:rPr>
          <w:kern w:val="20"/>
          <w:sz w:val="16"/>
          <w:szCs w:val="16"/>
          <w:lang w:val="de-DE"/>
        </w:rPr>
        <w:t>.</w:t>
      </w:r>
    </w:p>
    <w:p w:rsidR="00D73B0B" w:rsidRPr="009503B7" w:rsidRDefault="00D73B0B" w:rsidP="00D73B0B">
      <w:pPr>
        <w:spacing w:line="360" w:lineRule="auto"/>
        <w:rPr>
          <w:b/>
          <w:szCs w:val="20"/>
          <w:lang w:val="de-DE"/>
        </w:rPr>
      </w:pPr>
    </w:p>
    <w:tbl>
      <w:tblPr>
        <w:tblW w:w="0" w:type="auto"/>
        <w:tblLook w:val="01E0" w:firstRow="1" w:lastRow="1" w:firstColumn="1" w:lastColumn="1" w:noHBand="0" w:noVBand="0"/>
      </w:tblPr>
      <w:tblGrid>
        <w:gridCol w:w="3284"/>
        <w:gridCol w:w="3413"/>
        <w:gridCol w:w="2942"/>
      </w:tblGrid>
      <w:tr w:rsidR="00CA1312" w:rsidRPr="0086451E" w:rsidTr="0054736B">
        <w:tc>
          <w:tcPr>
            <w:tcW w:w="3284" w:type="dxa"/>
            <w:shd w:val="clear" w:color="auto" w:fill="auto"/>
          </w:tcPr>
          <w:p w:rsidR="00CA1312" w:rsidRPr="00431348" w:rsidRDefault="00CA1312" w:rsidP="00D06A30">
            <w:pPr>
              <w:spacing w:line="240" w:lineRule="exact"/>
              <w:rPr>
                <w:b/>
                <w:bCs/>
                <w:sz w:val="16"/>
                <w:szCs w:val="16"/>
                <w:lang w:val="fr-FR"/>
              </w:rPr>
            </w:pPr>
            <w:proofErr w:type="spellStart"/>
            <w:r w:rsidRPr="00431348">
              <w:rPr>
                <w:b/>
                <w:bCs/>
                <w:sz w:val="16"/>
                <w:szCs w:val="16"/>
                <w:lang w:val="fr-FR"/>
              </w:rPr>
              <w:t>Pressekontakt</w:t>
            </w:r>
            <w:proofErr w:type="spellEnd"/>
            <w:r w:rsidRPr="00431348">
              <w:rPr>
                <w:b/>
                <w:bCs/>
                <w:sz w:val="16"/>
                <w:szCs w:val="16"/>
                <w:lang w:val="fr-FR"/>
              </w:rPr>
              <w:t>:</w:t>
            </w:r>
          </w:p>
          <w:p w:rsidR="00FE5F60" w:rsidRPr="00431348" w:rsidRDefault="00FE5F60" w:rsidP="00FE5F60">
            <w:pPr>
              <w:spacing w:line="240" w:lineRule="exact"/>
              <w:rPr>
                <w:sz w:val="16"/>
                <w:szCs w:val="16"/>
                <w:lang w:val="fr-FR"/>
              </w:rPr>
            </w:pPr>
            <w:r w:rsidRPr="00431348">
              <w:rPr>
                <w:sz w:val="16"/>
                <w:szCs w:val="16"/>
                <w:lang w:val="fr-FR"/>
              </w:rPr>
              <w:t>René Imhof</w:t>
            </w:r>
          </w:p>
          <w:p w:rsidR="00FE5F60" w:rsidRPr="00431348" w:rsidRDefault="00FE5F60" w:rsidP="00FE5F60">
            <w:pPr>
              <w:spacing w:line="240" w:lineRule="exact"/>
              <w:rPr>
                <w:sz w:val="16"/>
                <w:szCs w:val="16"/>
                <w:lang w:val="fr-FR"/>
              </w:rPr>
            </w:pPr>
            <w:proofErr w:type="spellStart"/>
            <w:r w:rsidRPr="00431348">
              <w:rPr>
                <w:sz w:val="16"/>
                <w:szCs w:val="16"/>
                <w:lang w:val="fr-FR"/>
              </w:rPr>
              <w:t>Baumer</w:t>
            </w:r>
            <w:proofErr w:type="spellEnd"/>
            <w:r w:rsidRPr="00431348">
              <w:rPr>
                <w:sz w:val="16"/>
                <w:szCs w:val="16"/>
                <w:lang w:val="fr-FR"/>
              </w:rPr>
              <w:t xml:space="preserve"> Group</w:t>
            </w:r>
          </w:p>
          <w:p w:rsidR="00FE5F60" w:rsidRPr="00431348" w:rsidRDefault="00FE5F60" w:rsidP="00FE5F60">
            <w:pPr>
              <w:spacing w:line="240" w:lineRule="exact"/>
              <w:rPr>
                <w:sz w:val="16"/>
                <w:szCs w:val="16"/>
                <w:lang w:val="fr-FR"/>
              </w:rPr>
            </w:pPr>
            <w:r w:rsidRPr="00431348">
              <w:rPr>
                <w:sz w:val="16"/>
                <w:szCs w:val="16"/>
                <w:lang w:val="fr-FR"/>
              </w:rPr>
              <w:t>Phone +41 (0)52 728 11 22</w:t>
            </w:r>
          </w:p>
          <w:p w:rsidR="00FE5F60" w:rsidRPr="00431348" w:rsidRDefault="00FE5F60" w:rsidP="00FE5F60">
            <w:pPr>
              <w:spacing w:line="240" w:lineRule="exact"/>
              <w:rPr>
                <w:sz w:val="16"/>
                <w:szCs w:val="16"/>
                <w:lang w:val="fr-FR"/>
              </w:rPr>
            </w:pPr>
            <w:r w:rsidRPr="00431348">
              <w:rPr>
                <w:sz w:val="16"/>
                <w:szCs w:val="16"/>
                <w:lang w:val="fr-FR"/>
              </w:rPr>
              <w:t>Fax</w:t>
            </w:r>
            <w:r w:rsidR="005A3066" w:rsidRPr="00431348">
              <w:rPr>
                <w:sz w:val="16"/>
                <w:szCs w:val="16"/>
                <w:lang w:val="fr-FR"/>
              </w:rPr>
              <w:t xml:space="preserve"> </w:t>
            </w:r>
            <w:r w:rsidRPr="00431348">
              <w:rPr>
                <w:sz w:val="16"/>
                <w:szCs w:val="16"/>
                <w:lang w:val="fr-FR"/>
              </w:rPr>
              <w:t xml:space="preserve"> +41 (0)52 728 11 44</w:t>
            </w:r>
          </w:p>
          <w:p w:rsidR="00FE5F60" w:rsidRPr="00431348" w:rsidRDefault="00FE5F60" w:rsidP="00FE5F60">
            <w:pPr>
              <w:spacing w:line="240" w:lineRule="exact"/>
              <w:rPr>
                <w:sz w:val="16"/>
                <w:szCs w:val="16"/>
                <w:lang w:val="fr-FR"/>
              </w:rPr>
            </w:pPr>
            <w:r w:rsidRPr="00431348">
              <w:rPr>
                <w:sz w:val="16"/>
                <w:szCs w:val="16"/>
                <w:lang w:val="fr-FR"/>
              </w:rPr>
              <w:t>rimhof@baumer.com</w:t>
            </w:r>
          </w:p>
          <w:p w:rsidR="00CA1312" w:rsidRPr="00CA23BE" w:rsidRDefault="00FE5F60" w:rsidP="00FE5F60">
            <w:pPr>
              <w:spacing w:line="240" w:lineRule="exact"/>
              <w:rPr>
                <w:b/>
                <w:sz w:val="16"/>
                <w:szCs w:val="16"/>
                <w:lang w:val="pt-BR"/>
              </w:rPr>
            </w:pPr>
            <w:r w:rsidRPr="00431348">
              <w:rPr>
                <w:sz w:val="16"/>
                <w:szCs w:val="16"/>
                <w:lang w:val="fr-FR"/>
              </w:rPr>
              <w:t>www.baumer.com</w:t>
            </w:r>
          </w:p>
        </w:tc>
        <w:tc>
          <w:tcPr>
            <w:tcW w:w="3413" w:type="dxa"/>
            <w:shd w:val="clear" w:color="auto" w:fill="auto"/>
          </w:tcPr>
          <w:p w:rsidR="00CA1312" w:rsidRPr="009503B7" w:rsidRDefault="00CA1312" w:rsidP="00D06A30">
            <w:pPr>
              <w:spacing w:line="240" w:lineRule="exact"/>
              <w:rPr>
                <w:b/>
                <w:bCs/>
                <w:sz w:val="16"/>
                <w:szCs w:val="16"/>
                <w:lang w:val="de-DE"/>
              </w:rPr>
            </w:pPr>
            <w:r w:rsidRPr="009503B7">
              <w:rPr>
                <w:b/>
                <w:bCs/>
                <w:sz w:val="16"/>
                <w:szCs w:val="16"/>
                <w:lang w:val="de-DE"/>
              </w:rPr>
              <w:t>Firmenkontakt Deutschland/Österreich:</w:t>
            </w:r>
          </w:p>
          <w:p w:rsidR="00CA1312" w:rsidRPr="009503B7" w:rsidRDefault="00CA1312" w:rsidP="00D06A30">
            <w:pPr>
              <w:spacing w:line="240" w:lineRule="exact"/>
              <w:rPr>
                <w:sz w:val="16"/>
                <w:szCs w:val="16"/>
                <w:lang w:val="de-DE"/>
              </w:rPr>
            </w:pPr>
            <w:proofErr w:type="spellStart"/>
            <w:r w:rsidRPr="009503B7">
              <w:rPr>
                <w:sz w:val="16"/>
                <w:szCs w:val="16"/>
                <w:lang w:val="de-DE"/>
              </w:rPr>
              <w:t>Baumer</w:t>
            </w:r>
            <w:proofErr w:type="spellEnd"/>
            <w:r w:rsidRPr="009503B7">
              <w:rPr>
                <w:sz w:val="16"/>
                <w:szCs w:val="16"/>
                <w:lang w:val="de-DE"/>
              </w:rPr>
              <w:t xml:space="preserve"> GmbH</w:t>
            </w:r>
          </w:p>
          <w:p w:rsidR="00CA1312" w:rsidRPr="009503B7" w:rsidRDefault="00CA1312" w:rsidP="00D06A30">
            <w:pPr>
              <w:spacing w:line="240" w:lineRule="exact"/>
              <w:rPr>
                <w:sz w:val="16"/>
                <w:szCs w:val="16"/>
                <w:lang w:val="de-DE"/>
              </w:rPr>
            </w:pPr>
            <w:r w:rsidRPr="009503B7">
              <w:rPr>
                <w:sz w:val="16"/>
                <w:szCs w:val="16"/>
                <w:lang w:val="de-DE"/>
              </w:rPr>
              <w:t xml:space="preserve">Phone +49 </w:t>
            </w:r>
            <w:r w:rsidR="00832110" w:rsidRPr="009503B7">
              <w:rPr>
                <w:sz w:val="16"/>
                <w:szCs w:val="16"/>
                <w:lang w:val="de-DE"/>
              </w:rPr>
              <w:t>(0)</w:t>
            </w:r>
            <w:r w:rsidRPr="009503B7">
              <w:rPr>
                <w:sz w:val="16"/>
                <w:szCs w:val="16"/>
                <w:lang w:val="de-DE"/>
              </w:rPr>
              <w:t>6031 60</w:t>
            </w:r>
            <w:r w:rsidR="0023202A" w:rsidRPr="009503B7">
              <w:rPr>
                <w:sz w:val="16"/>
                <w:szCs w:val="16"/>
                <w:lang w:val="de-DE"/>
              </w:rPr>
              <w:t xml:space="preserve"> </w:t>
            </w:r>
            <w:r w:rsidRPr="009503B7">
              <w:rPr>
                <w:sz w:val="16"/>
                <w:szCs w:val="16"/>
                <w:lang w:val="de-DE"/>
              </w:rPr>
              <w:t>07 0</w:t>
            </w:r>
          </w:p>
          <w:p w:rsidR="00CA1312" w:rsidRPr="00CA23BE" w:rsidRDefault="0023202A" w:rsidP="00D06A30">
            <w:pPr>
              <w:spacing w:line="240" w:lineRule="exact"/>
              <w:rPr>
                <w:sz w:val="16"/>
                <w:szCs w:val="16"/>
                <w:lang w:val="fr-FR"/>
              </w:rPr>
            </w:pPr>
            <w:r w:rsidRPr="00CA23BE">
              <w:rPr>
                <w:sz w:val="16"/>
                <w:szCs w:val="16"/>
                <w:lang w:val="fr-FR"/>
              </w:rPr>
              <w:t xml:space="preserve">Fax </w:t>
            </w:r>
            <w:r w:rsidR="00B405C0" w:rsidRPr="00CA23BE">
              <w:rPr>
                <w:sz w:val="16"/>
                <w:szCs w:val="16"/>
                <w:lang w:val="fr-FR"/>
              </w:rPr>
              <w:t>+49 (0)6031 60 07 60 70</w:t>
            </w:r>
            <w:r w:rsidR="00CA1312" w:rsidRPr="00CA23BE">
              <w:rPr>
                <w:sz w:val="16"/>
                <w:szCs w:val="16"/>
                <w:lang w:val="fr-FR"/>
              </w:rPr>
              <w:tab/>
            </w:r>
          </w:p>
          <w:p w:rsidR="00CA1312" w:rsidRPr="00CA23BE" w:rsidRDefault="00F54167" w:rsidP="00D06A30">
            <w:pPr>
              <w:spacing w:line="240" w:lineRule="exact"/>
              <w:rPr>
                <w:sz w:val="16"/>
                <w:szCs w:val="16"/>
                <w:lang w:val="fr-FR"/>
              </w:rPr>
            </w:pPr>
            <w:r w:rsidRPr="00CA23BE">
              <w:rPr>
                <w:sz w:val="16"/>
                <w:szCs w:val="16"/>
                <w:lang w:val="fr-FR"/>
              </w:rPr>
              <w:t xml:space="preserve">sales.de@baumer.com </w:t>
            </w:r>
            <w:r w:rsidR="00CA1312" w:rsidRPr="00CA23BE">
              <w:rPr>
                <w:sz w:val="16"/>
                <w:szCs w:val="16"/>
                <w:lang w:val="fr-FR"/>
              </w:rPr>
              <w:tab/>
            </w:r>
          </w:p>
          <w:p w:rsidR="00CA1312" w:rsidRPr="009503B7" w:rsidRDefault="00BE2A6D" w:rsidP="00D06A30">
            <w:pPr>
              <w:spacing w:line="240" w:lineRule="exact"/>
              <w:rPr>
                <w:b/>
                <w:sz w:val="16"/>
                <w:szCs w:val="16"/>
                <w:lang w:val="de-DE"/>
              </w:rPr>
            </w:pPr>
            <w:hyperlink r:id="rId15" w:history="1">
              <w:r w:rsidR="00CA1312" w:rsidRPr="009503B7">
                <w:rPr>
                  <w:rStyle w:val="Hyperlink"/>
                  <w:color w:val="auto"/>
                  <w:sz w:val="16"/>
                  <w:szCs w:val="16"/>
                  <w:u w:val="none"/>
                  <w:lang w:val="de-DE"/>
                </w:rPr>
                <w:t>www.baumer.com</w:t>
              </w:r>
            </w:hyperlink>
            <w:r w:rsidR="00CA1312" w:rsidRPr="009503B7">
              <w:rPr>
                <w:b/>
                <w:sz w:val="16"/>
                <w:szCs w:val="16"/>
                <w:lang w:val="de-DE"/>
              </w:rPr>
              <w:t xml:space="preserve"> </w:t>
            </w:r>
          </w:p>
        </w:tc>
        <w:tc>
          <w:tcPr>
            <w:tcW w:w="2942" w:type="dxa"/>
          </w:tcPr>
          <w:p w:rsidR="00CA1312" w:rsidRPr="009503B7" w:rsidRDefault="00CA1312" w:rsidP="00D06A30">
            <w:pPr>
              <w:spacing w:line="240" w:lineRule="exact"/>
              <w:rPr>
                <w:b/>
                <w:bCs/>
                <w:sz w:val="16"/>
                <w:szCs w:val="16"/>
                <w:lang w:val="de-DE"/>
              </w:rPr>
            </w:pPr>
            <w:r w:rsidRPr="009503B7">
              <w:rPr>
                <w:b/>
                <w:bCs/>
                <w:sz w:val="16"/>
                <w:szCs w:val="16"/>
                <w:lang w:val="de-DE"/>
              </w:rPr>
              <w:t>Firmenkontakt Schweiz:</w:t>
            </w:r>
          </w:p>
          <w:p w:rsidR="00CA1312" w:rsidRPr="009503B7" w:rsidRDefault="00CA1312" w:rsidP="00D06A30">
            <w:pPr>
              <w:spacing w:line="240" w:lineRule="exact"/>
              <w:rPr>
                <w:sz w:val="16"/>
                <w:szCs w:val="16"/>
                <w:lang w:val="de-DE"/>
              </w:rPr>
            </w:pPr>
            <w:proofErr w:type="spellStart"/>
            <w:r w:rsidRPr="009503B7">
              <w:rPr>
                <w:sz w:val="16"/>
                <w:szCs w:val="16"/>
                <w:lang w:val="de-DE"/>
              </w:rPr>
              <w:t>Baumer</w:t>
            </w:r>
            <w:proofErr w:type="spellEnd"/>
            <w:r w:rsidRPr="009503B7">
              <w:rPr>
                <w:sz w:val="16"/>
                <w:szCs w:val="16"/>
                <w:lang w:val="de-DE"/>
              </w:rPr>
              <w:t xml:space="preserve"> </w:t>
            </w:r>
            <w:proofErr w:type="spellStart"/>
            <w:r w:rsidRPr="009503B7">
              <w:rPr>
                <w:sz w:val="16"/>
                <w:szCs w:val="16"/>
                <w:lang w:val="de-DE"/>
              </w:rPr>
              <w:t>Electric</w:t>
            </w:r>
            <w:proofErr w:type="spellEnd"/>
            <w:r w:rsidRPr="009503B7">
              <w:rPr>
                <w:sz w:val="16"/>
                <w:szCs w:val="16"/>
                <w:lang w:val="de-DE"/>
              </w:rPr>
              <w:t xml:space="preserve"> AG</w:t>
            </w:r>
          </w:p>
          <w:p w:rsidR="00CA1312" w:rsidRPr="009503B7" w:rsidRDefault="0023202A" w:rsidP="00D06A30">
            <w:pPr>
              <w:spacing w:line="240" w:lineRule="exact"/>
              <w:rPr>
                <w:sz w:val="16"/>
                <w:szCs w:val="16"/>
                <w:lang w:val="de-DE"/>
              </w:rPr>
            </w:pPr>
            <w:r w:rsidRPr="009503B7">
              <w:rPr>
                <w:sz w:val="16"/>
                <w:szCs w:val="16"/>
                <w:lang w:val="de-DE"/>
              </w:rPr>
              <w:t xml:space="preserve">Phone +41 </w:t>
            </w:r>
            <w:r w:rsidR="00832110" w:rsidRPr="009503B7">
              <w:rPr>
                <w:sz w:val="16"/>
                <w:szCs w:val="16"/>
                <w:lang w:val="de-DE"/>
              </w:rPr>
              <w:t>(0)</w:t>
            </w:r>
            <w:r w:rsidR="00CA1312" w:rsidRPr="009503B7">
              <w:rPr>
                <w:sz w:val="16"/>
                <w:szCs w:val="16"/>
                <w:lang w:val="de-DE"/>
              </w:rPr>
              <w:t>52</w:t>
            </w:r>
            <w:r w:rsidR="00832110" w:rsidRPr="009503B7">
              <w:rPr>
                <w:sz w:val="16"/>
                <w:szCs w:val="16"/>
                <w:lang w:val="de-DE"/>
              </w:rPr>
              <w:t xml:space="preserve"> </w:t>
            </w:r>
            <w:r w:rsidR="00CA1312" w:rsidRPr="009503B7">
              <w:rPr>
                <w:sz w:val="16"/>
                <w:szCs w:val="16"/>
                <w:lang w:val="de-DE"/>
              </w:rPr>
              <w:t>728 11 22</w:t>
            </w:r>
          </w:p>
          <w:p w:rsidR="00CA1312" w:rsidRPr="00CA23BE" w:rsidRDefault="0023202A" w:rsidP="00D06A30">
            <w:pPr>
              <w:spacing w:line="240" w:lineRule="exact"/>
              <w:rPr>
                <w:sz w:val="16"/>
                <w:szCs w:val="16"/>
                <w:lang w:val="fr-FR"/>
              </w:rPr>
            </w:pPr>
            <w:r w:rsidRPr="00CA23BE">
              <w:rPr>
                <w:sz w:val="16"/>
                <w:szCs w:val="16"/>
                <w:lang w:val="fr-FR"/>
              </w:rPr>
              <w:t xml:space="preserve">Fax +41 </w:t>
            </w:r>
            <w:r w:rsidR="00832110" w:rsidRPr="00CA23BE">
              <w:rPr>
                <w:sz w:val="16"/>
                <w:szCs w:val="16"/>
                <w:lang w:val="fr-FR"/>
              </w:rPr>
              <w:t>(0)</w:t>
            </w:r>
            <w:r w:rsidR="00CA1312" w:rsidRPr="00CA23BE">
              <w:rPr>
                <w:sz w:val="16"/>
                <w:szCs w:val="16"/>
                <w:lang w:val="fr-FR"/>
              </w:rPr>
              <w:t>52</w:t>
            </w:r>
            <w:r w:rsidR="00832110" w:rsidRPr="00CA23BE">
              <w:rPr>
                <w:sz w:val="16"/>
                <w:szCs w:val="16"/>
                <w:lang w:val="fr-FR"/>
              </w:rPr>
              <w:t xml:space="preserve"> </w:t>
            </w:r>
            <w:r w:rsidR="00CA1312" w:rsidRPr="00CA23BE">
              <w:rPr>
                <w:sz w:val="16"/>
                <w:szCs w:val="16"/>
                <w:lang w:val="fr-FR"/>
              </w:rPr>
              <w:t>728</w:t>
            </w:r>
            <w:r w:rsidR="007678A7" w:rsidRPr="00CA23BE">
              <w:rPr>
                <w:sz w:val="16"/>
                <w:szCs w:val="16"/>
                <w:lang w:val="fr-FR"/>
              </w:rPr>
              <w:t xml:space="preserve"> 11 44</w:t>
            </w:r>
            <w:r w:rsidR="00CA1312" w:rsidRPr="00CA23BE">
              <w:rPr>
                <w:sz w:val="16"/>
                <w:szCs w:val="16"/>
                <w:lang w:val="fr-FR"/>
              </w:rPr>
              <w:tab/>
            </w:r>
          </w:p>
          <w:p w:rsidR="00CA1312" w:rsidRPr="00CA23BE" w:rsidRDefault="00386295" w:rsidP="00D06A30">
            <w:pPr>
              <w:spacing w:line="240" w:lineRule="exact"/>
              <w:rPr>
                <w:b/>
                <w:bCs/>
                <w:sz w:val="16"/>
                <w:szCs w:val="16"/>
                <w:lang w:val="fr-FR"/>
              </w:rPr>
            </w:pPr>
            <w:r>
              <w:fldChar w:fldCharType="begin"/>
            </w:r>
            <w:r w:rsidRPr="002C47EF">
              <w:rPr>
                <w:lang w:val="fr-CH"/>
                <w:rPrChange w:id="4" w:author="Microsoft Office User" w:date="2020-06-12T07:27:00Z">
                  <w:rPr/>
                </w:rPrChange>
              </w:rPr>
              <w:instrText xml:space="preserve"> HYPERLINK "mailto:sales.ch@baumer.com" </w:instrText>
            </w:r>
            <w:r>
              <w:fldChar w:fldCharType="separate"/>
            </w:r>
            <w:r w:rsidR="00CA1312" w:rsidRPr="00CA23BE">
              <w:rPr>
                <w:rStyle w:val="Hyperlink"/>
                <w:color w:val="auto"/>
                <w:sz w:val="16"/>
                <w:szCs w:val="16"/>
                <w:u w:val="none"/>
                <w:lang w:val="fr-FR"/>
              </w:rPr>
              <w:t>sales.ch@baumer.com</w:t>
            </w:r>
            <w:r>
              <w:rPr>
                <w:rStyle w:val="Hyperlink"/>
                <w:color w:val="auto"/>
                <w:sz w:val="16"/>
                <w:szCs w:val="16"/>
                <w:u w:val="none"/>
                <w:lang w:val="fr-FR"/>
              </w:rPr>
              <w:fldChar w:fldCharType="end"/>
            </w:r>
            <w:r w:rsidR="00CA1312" w:rsidRPr="00CA23BE">
              <w:rPr>
                <w:sz w:val="16"/>
                <w:szCs w:val="16"/>
                <w:lang w:val="fr-FR"/>
              </w:rPr>
              <w:t xml:space="preserve"> </w:t>
            </w:r>
            <w:r>
              <w:fldChar w:fldCharType="begin"/>
            </w:r>
            <w:r w:rsidRPr="002C47EF">
              <w:rPr>
                <w:lang w:val="fr-CH"/>
                <w:rPrChange w:id="5" w:author="Microsoft Office User" w:date="2020-06-12T07:27:00Z">
                  <w:rPr/>
                </w:rPrChange>
              </w:rPr>
              <w:instrText xml:space="preserve"> HYPERLINK "http://www.baumer.com" </w:instrText>
            </w:r>
            <w:r>
              <w:fldChar w:fldCharType="separate"/>
            </w:r>
            <w:r w:rsidR="008506C5" w:rsidRPr="00CA23BE">
              <w:rPr>
                <w:rStyle w:val="Hyperlink"/>
                <w:color w:val="auto"/>
                <w:sz w:val="16"/>
                <w:szCs w:val="16"/>
                <w:u w:val="none"/>
                <w:lang w:val="fr-FR"/>
              </w:rPr>
              <w:t>www.baumer.com</w:t>
            </w:r>
            <w:r>
              <w:rPr>
                <w:rStyle w:val="Hyperlink"/>
                <w:color w:val="auto"/>
                <w:sz w:val="16"/>
                <w:szCs w:val="16"/>
                <w:u w:val="none"/>
                <w:lang w:val="fr-FR"/>
              </w:rPr>
              <w:fldChar w:fldCharType="end"/>
            </w:r>
          </w:p>
        </w:tc>
      </w:tr>
    </w:tbl>
    <w:p w:rsidR="00EA6E92" w:rsidRPr="00CA23BE" w:rsidRDefault="00EA6E92" w:rsidP="0054736B">
      <w:pPr>
        <w:rPr>
          <w:lang w:val="fr-FR"/>
        </w:rPr>
      </w:pPr>
    </w:p>
    <w:sectPr w:rsidR="00EA6E92" w:rsidRPr="00CA23B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2A6D" w:rsidRDefault="00BE2A6D">
      <w:r>
        <w:separator/>
      </w:r>
    </w:p>
  </w:endnote>
  <w:endnote w:type="continuationSeparator" w:id="0">
    <w:p w:rsidR="00BE2A6D" w:rsidRDefault="00BE2A6D">
      <w:r>
        <w:continuationSeparator/>
      </w:r>
    </w:p>
  </w:endnote>
  <w:endnote w:type="continuationNotice" w:id="1">
    <w:p w:rsidR="00BE2A6D" w:rsidRDefault="00BE2A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ins w:id="6" w:author="Microsoft Office User" w:date="2020-10-06T08:31:00Z">
      <w:r w:rsidR="0086451E">
        <w:rPr>
          <w:noProof/>
        </w:rPr>
        <w:t>12.06.2020</w:t>
      </w:r>
    </w:ins>
    <w:del w:id="7" w:author="Microsoft Office User" w:date="2020-10-06T08:31:00Z">
      <w:r w:rsidR="00B42FD0" w:rsidDel="0086451E">
        <w:rPr>
          <w:noProof/>
        </w:rPr>
        <w:delText>08.06.2020</w:delText>
      </w:r>
    </w:del>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F622B">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F622B">
      <w:rPr>
        <w:noProof/>
        <w:sz w:val="16"/>
      </w:rPr>
      <w:t>2</w:t>
    </w:r>
    <w:r>
      <w:rPr>
        <w:sz w:val="16"/>
      </w:rPr>
      <w:fldChar w:fldCharType="end"/>
    </w:r>
    <w:r>
      <w:rPr>
        <w:sz w:val="16"/>
      </w:rPr>
      <w:tab/>
    </w:r>
    <w:proofErr w:type="spellStart"/>
    <w:r>
      <w:rPr>
        <w:sz w:val="16"/>
      </w:rPr>
      <w:t>Baumer</w:t>
    </w:r>
    <w:proofErr w:type="spellEnd"/>
    <w:r>
      <w:rPr>
        <w:sz w:val="16"/>
      </w:rPr>
      <w:t xml:space="preserve">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ins w:id="8" w:author="Microsoft Office User" w:date="2020-10-06T08:31:00Z">
      <w:r w:rsidR="0086451E">
        <w:rPr>
          <w:noProof/>
        </w:rPr>
        <w:t>12.06.2020</w:t>
      </w:r>
    </w:ins>
    <w:del w:id="9" w:author="Microsoft Office User" w:date="2020-10-06T08:31:00Z">
      <w:r w:rsidR="00B42FD0" w:rsidDel="0086451E">
        <w:rPr>
          <w:noProof/>
        </w:rPr>
        <w:delText>08.06.2020</w:delText>
      </w:r>
    </w:del>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2A6D" w:rsidRDefault="00BE2A6D">
      <w:r>
        <w:separator/>
      </w:r>
    </w:p>
  </w:footnote>
  <w:footnote w:type="continuationSeparator" w:id="0">
    <w:p w:rsidR="00BE2A6D" w:rsidRDefault="00BE2A6D">
      <w:r>
        <w:continuationSeparator/>
      </w:r>
    </w:p>
  </w:footnote>
  <w:footnote w:type="continuationNotice" w:id="1">
    <w:p w:rsidR="00BE2A6D" w:rsidRDefault="00BE2A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rsidP="0006218F">
    <w:pPr>
      <w:tabs>
        <w:tab w:val="right" w:pos="9639"/>
      </w:tabs>
      <w:ind w:left="79" w:hanging="697"/>
    </w:pPr>
    <w:r>
      <w:rPr>
        <w:noProof/>
        <w:lang w:eastAsia="de-CH"/>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rson w15:author="Philippe Fleischmann">
    <w15:presenceInfo w15:providerId="Windows Live" w15:userId="5c36423e39ee12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45E6"/>
    <w:rsid w:val="00136573"/>
    <w:rsid w:val="0013782A"/>
    <w:rsid w:val="00143A62"/>
    <w:rsid w:val="0016445F"/>
    <w:rsid w:val="00165C2D"/>
    <w:rsid w:val="0016787E"/>
    <w:rsid w:val="001706F9"/>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1B60"/>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635F"/>
    <w:rsid w:val="00267869"/>
    <w:rsid w:val="00271547"/>
    <w:rsid w:val="002738EA"/>
    <w:rsid w:val="002760F1"/>
    <w:rsid w:val="00277CF6"/>
    <w:rsid w:val="00285805"/>
    <w:rsid w:val="00285EA4"/>
    <w:rsid w:val="002877F1"/>
    <w:rsid w:val="00287C0E"/>
    <w:rsid w:val="00297995"/>
    <w:rsid w:val="002A58CF"/>
    <w:rsid w:val="002B6639"/>
    <w:rsid w:val="002C47EF"/>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165C"/>
    <w:rsid w:val="0036354F"/>
    <w:rsid w:val="003637E1"/>
    <w:rsid w:val="00363D36"/>
    <w:rsid w:val="00384C38"/>
    <w:rsid w:val="00386295"/>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7F3"/>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44D"/>
    <w:rsid w:val="00606786"/>
    <w:rsid w:val="00612C96"/>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1DDC"/>
    <w:rsid w:val="006C2264"/>
    <w:rsid w:val="006C73D7"/>
    <w:rsid w:val="006D2E9A"/>
    <w:rsid w:val="006D4588"/>
    <w:rsid w:val="006D7391"/>
    <w:rsid w:val="006E30E1"/>
    <w:rsid w:val="006F2BB2"/>
    <w:rsid w:val="006F31E9"/>
    <w:rsid w:val="006F376E"/>
    <w:rsid w:val="006F7182"/>
    <w:rsid w:val="0070033B"/>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A2870"/>
    <w:rsid w:val="007A5BCD"/>
    <w:rsid w:val="007A7017"/>
    <w:rsid w:val="007B5623"/>
    <w:rsid w:val="007B749A"/>
    <w:rsid w:val="007B7DC4"/>
    <w:rsid w:val="007C103E"/>
    <w:rsid w:val="007C2CA5"/>
    <w:rsid w:val="007C6F7B"/>
    <w:rsid w:val="007C74F1"/>
    <w:rsid w:val="007D49FD"/>
    <w:rsid w:val="007D7B49"/>
    <w:rsid w:val="007E5F16"/>
    <w:rsid w:val="007F1C12"/>
    <w:rsid w:val="007F2B0C"/>
    <w:rsid w:val="0080049B"/>
    <w:rsid w:val="008105CB"/>
    <w:rsid w:val="00810BB2"/>
    <w:rsid w:val="00810FEA"/>
    <w:rsid w:val="0081164D"/>
    <w:rsid w:val="00812F6F"/>
    <w:rsid w:val="00817F98"/>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451E"/>
    <w:rsid w:val="00865A91"/>
    <w:rsid w:val="00867E69"/>
    <w:rsid w:val="0087333E"/>
    <w:rsid w:val="00874ECF"/>
    <w:rsid w:val="0087580B"/>
    <w:rsid w:val="00882DF9"/>
    <w:rsid w:val="008842AD"/>
    <w:rsid w:val="008A13A1"/>
    <w:rsid w:val="008A29E0"/>
    <w:rsid w:val="008A47C3"/>
    <w:rsid w:val="008B07A9"/>
    <w:rsid w:val="008B3036"/>
    <w:rsid w:val="008C108E"/>
    <w:rsid w:val="008C36AD"/>
    <w:rsid w:val="008D0576"/>
    <w:rsid w:val="008D3C11"/>
    <w:rsid w:val="008D4EC8"/>
    <w:rsid w:val="008D5145"/>
    <w:rsid w:val="008D5276"/>
    <w:rsid w:val="008E1BD7"/>
    <w:rsid w:val="008E6D89"/>
    <w:rsid w:val="008F3957"/>
    <w:rsid w:val="008F3F87"/>
    <w:rsid w:val="008F622B"/>
    <w:rsid w:val="00900440"/>
    <w:rsid w:val="00903B1F"/>
    <w:rsid w:val="00922491"/>
    <w:rsid w:val="00923462"/>
    <w:rsid w:val="00924F0F"/>
    <w:rsid w:val="009251B4"/>
    <w:rsid w:val="009274F2"/>
    <w:rsid w:val="00927878"/>
    <w:rsid w:val="009371DC"/>
    <w:rsid w:val="009465A3"/>
    <w:rsid w:val="009503B7"/>
    <w:rsid w:val="00960872"/>
    <w:rsid w:val="00960F1B"/>
    <w:rsid w:val="009610E6"/>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A2339"/>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157"/>
    <w:rsid w:val="00B068AD"/>
    <w:rsid w:val="00B0720A"/>
    <w:rsid w:val="00B122D8"/>
    <w:rsid w:val="00B12B3E"/>
    <w:rsid w:val="00B179CB"/>
    <w:rsid w:val="00B30D39"/>
    <w:rsid w:val="00B405C0"/>
    <w:rsid w:val="00B409E7"/>
    <w:rsid w:val="00B42FD0"/>
    <w:rsid w:val="00B4515A"/>
    <w:rsid w:val="00B452B5"/>
    <w:rsid w:val="00B47F9B"/>
    <w:rsid w:val="00B56A63"/>
    <w:rsid w:val="00B60899"/>
    <w:rsid w:val="00B62103"/>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E2A6D"/>
    <w:rsid w:val="00BF1074"/>
    <w:rsid w:val="00BF27CE"/>
    <w:rsid w:val="00BF45F8"/>
    <w:rsid w:val="00C0095C"/>
    <w:rsid w:val="00C021A7"/>
    <w:rsid w:val="00C03975"/>
    <w:rsid w:val="00C15801"/>
    <w:rsid w:val="00C2138D"/>
    <w:rsid w:val="00C215DA"/>
    <w:rsid w:val="00C22754"/>
    <w:rsid w:val="00C30703"/>
    <w:rsid w:val="00C325B6"/>
    <w:rsid w:val="00C34061"/>
    <w:rsid w:val="00C36E7E"/>
    <w:rsid w:val="00C3752A"/>
    <w:rsid w:val="00C40E69"/>
    <w:rsid w:val="00C45B61"/>
    <w:rsid w:val="00C47E8A"/>
    <w:rsid w:val="00C55978"/>
    <w:rsid w:val="00C61E93"/>
    <w:rsid w:val="00C63B5D"/>
    <w:rsid w:val="00C722E0"/>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10D8"/>
    <w:rsid w:val="00D529A9"/>
    <w:rsid w:val="00D53B05"/>
    <w:rsid w:val="00D61BCC"/>
    <w:rsid w:val="00D63583"/>
    <w:rsid w:val="00D63E8A"/>
    <w:rsid w:val="00D65955"/>
    <w:rsid w:val="00D67C76"/>
    <w:rsid w:val="00D714B1"/>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E20770"/>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baumer.com/pressu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D8440A-F934-DD45-A785-A913DF5B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3135</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3625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Microsoft Office User</cp:lastModifiedBy>
  <cp:revision>3</cp:revision>
  <cp:lastPrinted>2015-02-06T10:33:00Z</cp:lastPrinted>
  <dcterms:created xsi:type="dcterms:W3CDTF">2020-06-12T05:31:00Z</dcterms:created>
  <dcterms:modified xsi:type="dcterms:W3CDTF">2020-10-06T06:32:00Z</dcterms:modified>
</cp:coreProperties>
</file>