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1FE302A4" w14:textId="77777777" w:rsidR="00A10FE8" w:rsidRPr="00A10FE8" w:rsidRDefault="00A10FE8" w:rsidP="00A10FE8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A10FE8">
        <w:rPr>
          <w:b/>
          <w:bCs/>
          <w:iCs/>
          <w:sz w:val="28"/>
          <w:szCs w:val="28"/>
          <w:lang w:val="en-US"/>
        </w:rPr>
        <w:t>Detection or positioning on all metals, with an accuracy of within one micron: Factor 1 inductive sensors by Baumer</w:t>
      </w:r>
    </w:p>
    <w:p w14:paraId="5E1E4B65" w14:textId="77777777" w:rsidR="00247813" w:rsidRPr="005F4A03" w:rsidRDefault="00247813" w:rsidP="00247813">
      <w:pPr>
        <w:jc w:val="right"/>
        <w:rPr>
          <w:noProof/>
          <w:lang w:val="en-US"/>
        </w:rPr>
      </w:pPr>
    </w:p>
    <w:p w14:paraId="6EC7942D" w14:textId="57B6CE02" w:rsidR="00A10FE8" w:rsidRPr="00A10FE8" w:rsidRDefault="00A10FE8" w:rsidP="00A10FE8">
      <w:pPr>
        <w:pStyle w:val="BaumerFliesstext"/>
        <w:spacing w:before="240" w:line="360" w:lineRule="auto"/>
        <w:rPr>
          <w:lang w:val="en-US"/>
        </w:rPr>
      </w:pPr>
      <w:r w:rsidRPr="009A086B">
        <w:rPr>
          <w:b/>
          <w:bCs/>
          <w:iCs/>
          <w:noProof/>
          <w:sz w:val="28"/>
          <w:szCs w:val="28"/>
          <w:lang w:val="de-DE" w:eastAsia="zh-CN"/>
        </w:rPr>
        <w:drawing>
          <wp:anchor distT="0" distB="0" distL="114300" distR="114300" simplePos="0" relativeHeight="251662336" behindDoc="0" locked="0" layoutInCell="1" allowOverlap="1" wp14:anchorId="2F6F3493" wp14:editId="59DB2044">
            <wp:simplePos x="0" y="0"/>
            <wp:positionH relativeFrom="column">
              <wp:posOffset>3643630</wp:posOffset>
            </wp:positionH>
            <wp:positionV relativeFrom="paragraph">
              <wp:posOffset>193675</wp:posOffset>
            </wp:positionV>
            <wp:extent cx="2475230" cy="1815465"/>
            <wp:effectExtent l="0" t="0" r="1270" b="0"/>
            <wp:wrapSquare wrapText="bothSides"/>
            <wp:docPr id="1" name="Grafik 1" descr="C:\Users\chrf\Desktop\Baumer_Inductive-sensors-factor-1_ML_20190523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Baumer_Inductive-sensors-factor-1_ML_20190523_P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B0B" w:rsidRPr="009A086B">
        <w:rPr>
          <w:szCs w:val="20"/>
          <w:lang w:val="en-US"/>
        </w:rPr>
        <w:t>(</w:t>
      </w:r>
      <w:r w:rsidRPr="009A086B">
        <w:rPr>
          <w:szCs w:val="20"/>
          <w:lang w:val="en-US"/>
        </w:rPr>
        <w:t>05</w:t>
      </w:r>
      <w:r w:rsidR="00F91039" w:rsidRPr="009A086B">
        <w:rPr>
          <w:szCs w:val="20"/>
          <w:lang w:val="en-US"/>
        </w:rPr>
        <w:t>/</w:t>
      </w:r>
      <w:r w:rsidRPr="009A086B">
        <w:rPr>
          <w:szCs w:val="20"/>
          <w:lang w:val="en-US"/>
        </w:rPr>
        <w:t>23</w:t>
      </w:r>
      <w:r w:rsidR="00F91039" w:rsidRPr="009A086B">
        <w:rPr>
          <w:szCs w:val="20"/>
          <w:lang w:val="en-US"/>
        </w:rPr>
        <w:t>/</w:t>
      </w:r>
      <w:r w:rsidRPr="009A086B">
        <w:rPr>
          <w:szCs w:val="20"/>
          <w:lang w:val="en-US"/>
        </w:rPr>
        <w:t>2019</w:t>
      </w:r>
      <w:r w:rsidR="00D73B0B" w:rsidRPr="009A086B">
        <w:rPr>
          <w:szCs w:val="20"/>
          <w:lang w:val="en-US"/>
        </w:rPr>
        <w:t>)</w:t>
      </w:r>
      <w:r w:rsidR="00F162E9" w:rsidRPr="005F4A03">
        <w:rPr>
          <w:szCs w:val="20"/>
          <w:lang w:val="en-US"/>
        </w:rPr>
        <w:t xml:space="preserve"> </w:t>
      </w:r>
      <w:r w:rsidRPr="00A10FE8">
        <w:rPr>
          <w:lang w:val="en-US"/>
        </w:rPr>
        <w:t>Inductive sensors very often form the basis for the reliable control of machines and systems.</w:t>
      </w:r>
      <w:r w:rsidRPr="00A10FE8">
        <w:rPr>
          <w:lang w:val="en-US"/>
        </w:rPr>
        <w:br/>
        <w:t xml:space="preserve">In applications where non-ferrous metals such as aluminum </w:t>
      </w:r>
      <w:r w:rsidR="00325CE4">
        <w:rPr>
          <w:lang w:val="en-US"/>
        </w:rPr>
        <w:t>need</w:t>
      </w:r>
      <w:r w:rsidR="00325CE4" w:rsidRPr="00A10FE8">
        <w:rPr>
          <w:lang w:val="en-US"/>
        </w:rPr>
        <w:t xml:space="preserve"> </w:t>
      </w:r>
      <w:r w:rsidR="009A086B">
        <w:rPr>
          <w:lang w:val="en-US"/>
        </w:rPr>
        <w:t>to be detected</w:t>
      </w:r>
      <w:r w:rsidR="00325CE4">
        <w:rPr>
          <w:lang w:val="en-US"/>
        </w:rPr>
        <w:t xml:space="preserve"> at</w:t>
      </w:r>
      <w:r w:rsidRPr="00A10FE8">
        <w:rPr>
          <w:lang w:val="en-US"/>
        </w:rPr>
        <w:t xml:space="preserve"> the same working distance as steel, Factor 1 inductive sensor</w:t>
      </w:r>
      <w:bookmarkStart w:id="0" w:name="_GoBack"/>
      <w:bookmarkEnd w:id="0"/>
      <w:r w:rsidRPr="00A10FE8">
        <w:rPr>
          <w:lang w:val="en-US"/>
        </w:rPr>
        <w:t>s are</w:t>
      </w:r>
      <w:r w:rsidR="009A086B">
        <w:rPr>
          <w:lang w:val="en-US"/>
        </w:rPr>
        <w:t xml:space="preserve"> </w:t>
      </w:r>
      <w:r w:rsidR="00515C9C">
        <w:rPr>
          <w:lang w:val="en-US"/>
        </w:rPr>
        <w:t>a perfect fit.</w:t>
      </w:r>
      <w:r w:rsidR="009A086B">
        <w:rPr>
          <w:lang w:val="en-US"/>
        </w:rPr>
        <w:t xml:space="preserve"> </w:t>
      </w:r>
      <w:r w:rsidRPr="00A10FE8">
        <w:rPr>
          <w:lang w:val="en-US"/>
        </w:rPr>
        <w:t>Baumer offers a unique selection of such sensors in switching and measuring versions. The contactless proximity switches operate with a switching frequency of up to 3 kHz. Inductive distance sensors with an analog output signal,</w:t>
      </w:r>
      <w:r w:rsidR="009A086B">
        <w:rPr>
          <w:lang w:val="en-US"/>
        </w:rPr>
        <w:t xml:space="preserve"> </w:t>
      </w:r>
      <w:r w:rsidR="00325CE4">
        <w:rPr>
          <w:lang w:val="en-US"/>
        </w:rPr>
        <w:t>enable</w:t>
      </w:r>
      <w:r w:rsidRPr="00A10FE8">
        <w:rPr>
          <w:lang w:val="en-US"/>
        </w:rPr>
        <w:t xml:space="preserve"> the positioning of an object with</w:t>
      </w:r>
      <w:r w:rsidR="00325CE4">
        <w:rPr>
          <w:lang w:val="en-US"/>
        </w:rPr>
        <w:t>in</w:t>
      </w:r>
      <w:r w:rsidRPr="00A10FE8">
        <w:rPr>
          <w:lang w:val="en-US"/>
        </w:rPr>
        <w:t xml:space="preserve"> </w:t>
      </w:r>
      <w:r w:rsidR="00325CE4">
        <w:rPr>
          <w:lang w:val="en-US"/>
        </w:rPr>
        <w:t>one micron</w:t>
      </w:r>
      <w:r w:rsidRPr="00A10FE8">
        <w:rPr>
          <w:lang w:val="en-US"/>
        </w:rPr>
        <w:t xml:space="preserve"> accuracy  as well as the detection of imbalance, wear, deformation or material expansion.</w:t>
      </w:r>
    </w:p>
    <w:p w14:paraId="798C8000" w14:textId="788D53DD" w:rsidR="00A10FE8" w:rsidRPr="00A10FE8" w:rsidRDefault="00A10FE8" w:rsidP="00A10FE8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A10FE8">
        <w:rPr>
          <w:lang w:val="en-US"/>
        </w:rPr>
        <w:t xml:space="preserve">Factor 1 </w:t>
      </w:r>
      <w:r w:rsidR="00515C9C">
        <w:rPr>
          <w:lang w:val="en-US"/>
        </w:rPr>
        <w:t xml:space="preserve">senses at </w:t>
      </w:r>
      <w:r w:rsidRPr="00A10FE8">
        <w:rPr>
          <w:lang w:val="en-US"/>
        </w:rPr>
        <w:t xml:space="preserve">a consistently high range of eight millimeters for the measuring version and as much as ten millimeters for the switching version – regardless of whether the object to be detected is ferromagnetic structural steel, stainless steel or aluminum. This is practical </w:t>
      </w:r>
      <w:r w:rsidR="00515C9C">
        <w:rPr>
          <w:lang w:val="en-US"/>
        </w:rPr>
        <w:t xml:space="preserve">and simplifies the design </w:t>
      </w:r>
      <w:r w:rsidRPr="00A10FE8">
        <w:rPr>
          <w:lang w:val="en-US"/>
        </w:rPr>
        <w:t xml:space="preserve">when parts made of different metals </w:t>
      </w:r>
      <w:r w:rsidR="00515C9C">
        <w:rPr>
          <w:lang w:val="en-US"/>
        </w:rPr>
        <w:t>need</w:t>
      </w:r>
      <w:r w:rsidRPr="00A10FE8">
        <w:rPr>
          <w:lang w:val="en-US"/>
        </w:rPr>
        <w:t xml:space="preserve"> to be processed </w:t>
      </w:r>
      <w:r w:rsidR="00515C9C">
        <w:rPr>
          <w:lang w:val="en-US"/>
        </w:rPr>
        <w:t xml:space="preserve">on </w:t>
      </w:r>
      <w:r w:rsidRPr="00A10FE8">
        <w:rPr>
          <w:lang w:val="en-US"/>
        </w:rPr>
        <w:t xml:space="preserve">the same system. Even when only one material is to be processed, especially with non-ferrous metals or non-ferromagnetic metals, a Factor 1 sensor is a </w:t>
      </w:r>
      <w:r w:rsidR="00515C9C">
        <w:rPr>
          <w:lang w:val="en-US"/>
        </w:rPr>
        <w:t xml:space="preserve"> reliable</w:t>
      </w:r>
      <w:r w:rsidRPr="00A10FE8">
        <w:rPr>
          <w:lang w:val="en-US"/>
        </w:rPr>
        <w:t xml:space="preserve"> choice. While the measuring or switching distance is reduced by up to 70 percent with conventional sensors, Factor 1 sensors</w:t>
      </w:r>
      <w:r w:rsidR="00515C9C">
        <w:rPr>
          <w:lang w:val="en-US"/>
        </w:rPr>
        <w:t xml:space="preserve"> with their larger measuring range</w:t>
      </w:r>
      <w:r w:rsidRPr="00A10FE8">
        <w:rPr>
          <w:lang w:val="en-US"/>
        </w:rPr>
        <w:t xml:space="preserve"> </w:t>
      </w:r>
      <w:r w:rsidR="00515C9C">
        <w:rPr>
          <w:lang w:val="en-US"/>
        </w:rPr>
        <w:t>can be mounted further away</w:t>
      </w:r>
      <w:r w:rsidR="006565C4">
        <w:rPr>
          <w:lang w:val="en-US"/>
        </w:rPr>
        <w:t xml:space="preserve">, reducing the risk of damage. </w:t>
      </w:r>
    </w:p>
    <w:p w14:paraId="1E17715E" w14:textId="267A2E4A" w:rsidR="00A10FE8" w:rsidRPr="00A10FE8" w:rsidRDefault="00A10FE8" w:rsidP="00A10FE8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A10FE8">
        <w:rPr>
          <w:lang w:val="en-US"/>
        </w:rPr>
        <w:t>In the</w:t>
      </w:r>
      <w:r w:rsidR="006565C4">
        <w:rPr>
          <w:lang w:val="en-US"/>
        </w:rPr>
        <w:t xml:space="preserve"> popular</w:t>
      </w:r>
      <w:r w:rsidRPr="00A10FE8">
        <w:rPr>
          <w:lang w:val="en-US"/>
        </w:rPr>
        <w:t xml:space="preserve"> M18 size, Baumer offers a Factor 1 sensor with an analog output which provides a voltage of 0 to 10 volts, depending </w:t>
      </w:r>
      <w:r w:rsidRPr="00A10FE8">
        <w:rPr>
          <w:lang w:val="en-US"/>
        </w:rPr>
        <w:lastRenderedPageBreak/>
        <w:t>on the measured distance. This enables the sensor to detect imbalances in rotating parts or deviations in the material thickness of metal parts, up to a distance of 8 mm. No other inductive sensor on the market offers this precision in conjunction with the advantages of Factor 1 technology. Thanks to the comprehensive adjustment options through the teach input, the user can adapt the output curve to his requirements, for example by defining a rising or falling curve.</w:t>
      </w:r>
    </w:p>
    <w:p w14:paraId="0464F63F" w14:textId="77777777" w:rsidR="00A10FE8" w:rsidRPr="00A10FE8" w:rsidRDefault="00A10FE8" w:rsidP="00A10FE8">
      <w:pPr>
        <w:pStyle w:val="Kopfzeile"/>
        <w:spacing w:before="240" w:line="360" w:lineRule="auto"/>
        <w:jc w:val="both"/>
        <w:rPr>
          <w:szCs w:val="20"/>
          <w:lang w:val="en-US"/>
        </w:rPr>
      </w:pPr>
      <w:r w:rsidRPr="00A10FE8">
        <w:rPr>
          <w:lang w:val="en-US"/>
        </w:rPr>
        <w:t>Baumer offers Factor 1 sensors in sizes from 6.5 mm to M18, with a maximum switching distance of 10 mm. The measuring version with a measuring range of 8 mm is currently available in size M18.</w:t>
      </w:r>
    </w:p>
    <w:p w14:paraId="5E1E4B68" w14:textId="1EC263E7" w:rsidR="00436C52" w:rsidRDefault="00A10FE8" w:rsidP="00A10FE8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Further information:</w:t>
      </w:r>
    </w:p>
    <w:p w14:paraId="652FC469" w14:textId="77777777" w:rsidR="00A10FE8" w:rsidRPr="00A10FE8" w:rsidRDefault="006565C4" w:rsidP="00A10FE8">
      <w:pPr>
        <w:pStyle w:val="BaumerFliesstext"/>
        <w:spacing w:before="240" w:line="360" w:lineRule="auto"/>
        <w:jc w:val="both"/>
        <w:rPr>
          <w:rStyle w:val="Hyperlink"/>
          <w:szCs w:val="20"/>
          <w:lang w:val="en-US"/>
        </w:rPr>
      </w:pPr>
      <w:hyperlink r:id="rId13" w:history="1">
        <w:r w:rsidR="00A10FE8" w:rsidRPr="00A10FE8">
          <w:rPr>
            <w:rStyle w:val="Hyperlink"/>
            <w:szCs w:val="20"/>
            <w:lang w:val="en-US"/>
          </w:rPr>
          <w:t>www.baumer.com/c/13506</w:t>
        </w:r>
      </w:hyperlink>
    </w:p>
    <w:p w14:paraId="748ECD5A" w14:textId="77777777" w:rsidR="00A10FE8" w:rsidRPr="003335C3" w:rsidRDefault="006565C4" w:rsidP="00A10FE8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hyperlink r:id="rId14" w:history="1">
        <w:r w:rsidR="00A10FE8" w:rsidRPr="003335C3">
          <w:rPr>
            <w:rStyle w:val="Hyperlink"/>
            <w:szCs w:val="20"/>
            <w:lang w:val="en-US"/>
          </w:rPr>
          <w:t>www.baumer.com/c/13451</w:t>
        </w:r>
      </w:hyperlink>
      <w:r w:rsidR="00A10FE8" w:rsidRPr="003335C3">
        <w:rPr>
          <w:szCs w:val="20"/>
          <w:lang w:val="en-US"/>
        </w:rPr>
        <w:t xml:space="preserve"> </w:t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5E1E4B6B" w14:textId="2EF82266" w:rsidR="00CA1312" w:rsidRPr="00A10FE8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A10FE8" w:rsidRPr="00A10FE8">
        <w:rPr>
          <w:lang w:val="en-US"/>
        </w:rPr>
        <w:t>Inductive proximity switches and distance sensors without reduction factor on different metals.</w:t>
      </w:r>
    </w:p>
    <w:p w14:paraId="5E1E4B6C" w14:textId="77777777" w:rsidR="00454D57" w:rsidRPr="005F4A03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5E1E4B6D" w14:textId="250B73CD" w:rsidR="00D73B0B" w:rsidRPr="005F4A03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>Number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9A086B" w:rsidRPr="009A086B">
        <w:rPr>
          <w:sz w:val="16"/>
          <w:szCs w:val="16"/>
          <w:lang w:val="en-US"/>
        </w:rPr>
        <w:t>2300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t xml:space="preserve">Text and picture download at: </w:t>
      </w:r>
      <w:hyperlink r:id="rId15" w:history="1">
        <w:r w:rsidRPr="005F4A03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5E1E4B6F" w14:textId="77777777" w:rsidR="00817F98" w:rsidRPr="005F4A03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E1E4B71" w14:textId="1CA772EE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38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6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2" w14:textId="77777777" w:rsidR="00D73B0B" w:rsidRPr="005F4A03" w:rsidRDefault="00D73B0B" w:rsidP="00D73B0B">
      <w:pPr>
        <w:spacing w:line="360" w:lineRule="auto"/>
        <w:rPr>
          <w:b/>
          <w:szCs w:val="20"/>
          <w:lang w:val="en-US"/>
        </w:rPr>
      </w:pP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9A086B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5D37F3F0" w14:textId="77777777"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Christina Frick</w:t>
            </w:r>
          </w:p>
          <w:p w14:paraId="469619AD" w14:textId="77777777"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B2F8D">
              <w:rPr>
                <w:sz w:val="16"/>
                <w:szCs w:val="16"/>
                <w:lang w:val="en-US"/>
              </w:rPr>
              <w:t>Baumer Group</w:t>
            </w:r>
          </w:p>
          <w:p w14:paraId="0763D360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 xml:space="preserve">Phone </w:t>
            </w:r>
            <w:r w:rsidRPr="00C175FF">
              <w:rPr>
                <w:sz w:val="16"/>
                <w:szCs w:val="16"/>
                <w:lang w:val="fr-CH"/>
              </w:rPr>
              <w:t>+49 7771 6474 1205</w:t>
            </w:r>
          </w:p>
          <w:p w14:paraId="1BB0AEF8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     +41 (0)52 728 11 44</w:t>
            </w:r>
          </w:p>
          <w:p w14:paraId="64351032" w14:textId="77777777" w:rsidR="0005544B" w:rsidRDefault="0005544B" w:rsidP="0005544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cfrick@baumer.com</w:t>
            </w:r>
          </w:p>
          <w:p w14:paraId="5E1E4B7B" w14:textId="62BB3F87" w:rsidR="00B0150F" w:rsidRPr="006B01FF" w:rsidRDefault="0005544B" w:rsidP="0005544B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6B01FF">
              <w:rPr>
                <w:sz w:val="16"/>
                <w:szCs w:val="16"/>
                <w:lang w:val="de-DE"/>
              </w:rPr>
              <w:lastRenderedPageBreak/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lastRenderedPageBreak/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4680CD1B" w:rsidR="00B0150F" w:rsidRPr="006B01FF" w:rsidRDefault="009A086B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4B88" w14:textId="77777777" w:rsidR="00B068AD" w:rsidRDefault="00B068AD">
      <w:r>
        <w:separator/>
      </w:r>
    </w:p>
  </w:endnote>
  <w:endnote w:type="continuationSeparator" w:id="0">
    <w:p w14:paraId="5E1E4B89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2910ACBE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1" w:author="Frick Christina" w:date="2019-06-18T16:15:00Z">
      <w:r w:rsidR="009A086B">
        <w:rPr>
          <w:noProof/>
        </w:rPr>
        <w:t>18.06.2019</w:t>
      </w:r>
    </w:ins>
    <w:ins w:id="2" w:author="Scarpati Cassandra" w:date="2019-06-18T09:17:00Z">
      <w:del w:id="3" w:author="Frick Christina" w:date="2019-06-18T16:15:00Z">
        <w:r w:rsidR="00325CE4" w:rsidDel="009A086B">
          <w:rPr>
            <w:noProof/>
          </w:rPr>
          <w:delText>17.06.2019</w:delText>
        </w:r>
      </w:del>
    </w:ins>
    <w:del w:id="4" w:author="Frick Christina" w:date="2019-06-18T16:15:00Z">
      <w:r w:rsidR="003335C3" w:rsidDel="009A086B">
        <w:rPr>
          <w:noProof/>
        </w:rPr>
        <w:delText>11.06.2019</w:delText>
      </w:r>
    </w:del>
    <w:r>
      <w:fldChar w:fldCharType="end"/>
    </w:r>
    <w:r>
      <w:t>/</w:t>
    </w:r>
    <w:r w:rsidR="00A10FE8">
      <w:rPr>
        <w:noProof/>
      </w:rPr>
      <w:fldChar w:fldCharType="begin"/>
    </w:r>
    <w:r w:rsidR="00A10FE8">
      <w:rPr>
        <w:noProof/>
      </w:rPr>
      <w:instrText xml:space="preserve"> AUTHOR  \* MERGEFORMAT </w:instrText>
    </w:r>
    <w:r w:rsidR="00A10FE8">
      <w:rPr>
        <w:noProof/>
      </w:rPr>
      <w:fldChar w:fldCharType="separate"/>
    </w:r>
    <w:r w:rsidR="002551A0">
      <w:rPr>
        <w:noProof/>
      </w:rPr>
      <w:t>Diepenbrock Stefan</w:t>
    </w:r>
    <w:r w:rsidR="00A10FE8">
      <w:rPr>
        <w:noProof/>
      </w:rPr>
      <w:fldChar w:fldCharType="end"/>
    </w:r>
    <w:r>
      <w:tab/>
    </w:r>
    <w: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2BD962C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A086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A086B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4ECF1FBF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ins w:id="5" w:author="Frick Christina" w:date="2019-06-18T16:15:00Z">
      <w:r w:rsidR="009A086B">
        <w:rPr>
          <w:noProof/>
        </w:rPr>
        <w:t>18.06.2019</w:t>
      </w:r>
    </w:ins>
    <w:ins w:id="6" w:author="Scarpati Cassandra" w:date="2019-06-18T09:17:00Z">
      <w:del w:id="7" w:author="Frick Christina" w:date="2019-06-18T16:15:00Z">
        <w:r w:rsidR="00325CE4" w:rsidDel="009A086B">
          <w:rPr>
            <w:noProof/>
          </w:rPr>
          <w:delText>17.06.2019</w:delText>
        </w:r>
      </w:del>
    </w:ins>
    <w:del w:id="8" w:author="Frick Christina" w:date="2019-06-18T16:15:00Z">
      <w:r w:rsidR="003335C3" w:rsidDel="009A086B">
        <w:rPr>
          <w:noProof/>
        </w:rPr>
        <w:delText>11.06.2019</w:delText>
      </w:r>
    </w:del>
    <w:r>
      <w:fldChar w:fldCharType="end"/>
    </w:r>
    <w:r>
      <w:t>/</w:t>
    </w:r>
    <w:r w:rsidR="00A10FE8">
      <w:rPr>
        <w:noProof/>
      </w:rPr>
      <w:fldChar w:fldCharType="begin"/>
    </w:r>
    <w:r w:rsidR="00A10FE8">
      <w:rPr>
        <w:noProof/>
      </w:rPr>
      <w:instrText xml:space="preserve"> AUTHOR  \* MERGEFORMAT </w:instrText>
    </w:r>
    <w:r w:rsidR="00A10FE8">
      <w:rPr>
        <w:noProof/>
      </w:rPr>
      <w:fldChar w:fldCharType="separate"/>
    </w:r>
    <w:r w:rsidR="002551A0">
      <w:rPr>
        <w:noProof/>
      </w:rPr>
      <w:t>Diepenbrock Stefan</w:t>
    </w:r>
    <w:r w:rsidR="00A10FE8">
      <w:rPr>
        <w:noProof/>
      </w:rPr>
      <w:fldChar w:fldCharType="end"/>
    </w:r>
    <w:r>
      <w:tab/>
    </w:r>
    <w: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E4B86" w14:textId="77777777" w:rsidR="00B068AD" w:rsidRDefault="00B068AD">
      <w:r>
        <w:separator/>
      </w:r>
    </w:p>
  </w:footnote>
  <w:footnote w:type="continuationSeparator" w:id="0">
    <w:p w14:paraId="5E1E4B87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rick Christina">
    <w15:presenceInfo w15:providerId="AD" w15:userId="S-1-5-21-4141077548-191378913-2012948378-30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25CE4"/>
    <w:rsid w:val="003335C3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5C9C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055"/>
    <w:rsid w:val="00616746"/>
    <w:rsid w:val="00620C62"/>
    <w:rsid w:val="00621D67"/>
    <w:rsid w:val="00633ECC"/>
    <w:rsid w:val="0064675E"/>
    <w:rsid w:val="006565C4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A086B"/>
    <w:rsid w:val="009C733C"/>
    <w:rsid w:val="009D48C3"/>
    <w:rsid w:val="009D7AE4"/>
    <w:rsid w:val="009E141A"/>
    <w:rsid w:val="009E6DCD"/>
    <w:rsid w:val="009F2DA3"/>
    <w:rsid w:val="00A02DA0"/>
    <w:rsid w:val="00A10FE8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94835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6075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168F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5E1E4B61"/>
  <w15:docId w15:val="{A1786D69-C8B5-4148-A423-3FA8C36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uiPriority w:val="99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A10FE8"/>
    <w:rPr>
      <w:rFonts w:ascii="Arial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/13506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c/13451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e7b51557-81f9-4e64-8758-5330901a8bf6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7664B3-A5A5-4846-86D6-A12D2DF3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DA5B09F1.dotm</Template>
  <TotalTime>0</TotalTime>
  <Pages>2</Pages>
  <Words>519</Words>
  <Characters>3271</Characters>
  <Application>Microsoft Office Word</Application>
  <DocSecurity>4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3783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</dc:creator>
  <cp:keywords>Press release, Pressrelease, PR, 81173188, PR template</cp:keywords>
  <cp:lastModifiedBy>Frick Christina</cp:lastModifiedBy>
  <cp:revision>2</cp:revision>
  <cp:lastPrinted>2015-02-06T10:33:00Z</cp:lastPrinted>
  <dcterms:created xsi:type="dcterms:W3CDTF">2019-06-18T14:24:00Z</dcterms:created>
  <dcterms:modified xsi:type="dcterms:W3CDTF">2019-06-18T14:24:00Z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