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F5BED" w14:textId="77777777" w:rsidR="008C108E" w:rsidRPr="000F1FED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CH"/>
        </w:rPr>
      </w:pPr>
      <w:r w:rsidRPr="000F1FED">
        <w:rPr>
          <w:sz w:val="44"/>
          <w:lang w:val="fr-CH"/>
        </w:rPr>
        <w:t>Communiqué de presse</w:t>
      </w:r>
    </w:p>
    <w:p w14:paraId="4956514A" w14:textId="77777777" w:rsidR="00812F6F" w:rsidRPr="000F1FED" w:rsidRDefault="00812F6F" w:rsidP="00812F6F">
      <w:pPr>
        <w:pStyle w:val="BaumerFliesstext"/>
        <w:rPr>
          <w:lang w:val="fr-CH"/>
        </w:rPr>
      </w:pPr>
    </w:p>
    <w:p w14:paraId="0F795495" w14:textId="77777777" w:rsidR="00812F6F" w:rsidRPr="000F1FED" w:rsidRDefault="00812F6F" w:rsidP="00812F6F">
      <w:pPr>
        <w:pStyle w:val="BaumerFliesstext"/>
        <w:rPr>
          <w:lang w:val="fr-CH"/>
        </w:rPr>
      </w:pPr>
    </w:p>
    <w:p w14:paraId="3CAEA3A8" w14:textId="2A646F7F" w:rsidR="00247813" w:rsidRPr="000F1FED" w:rsidRDefault="00A54BA1" w:rsidP="0035069F">
      <w:pPr>
        <w:rPr>
          <w:lang w:val="fr-CH"/>
        </w:rPr>
      </w:pPr>
      <w:r>
        <w:rPr>
          <w:b/>
          <w:bCs/>
          <w:iCs/>
          <w:sz w:val="28"/>
          <w:szCs w:val="28"/>
          <w:lang w:val="fr-CH"/>
        </w:rPr>
        <w:t>Pour tous les challenges</w:t>
      </w:r>
      <w:r w:rsidR="00124500" w:rsidRPr="000F1FED">
        <w:rPr>
          <w:b/>
          <w:bCs/>
          <w:iCs/>
          <w:sz w:val="28"/>
          <w:szCs w:val="28"/>
          <w:lang w:val="fr-CH"/>
        </w:rPr>
        <w:t xml:space="preserve"> : </w:t>
      </w:r>
      <w:r w:rsidR="009E3FF6">
        <w:rPr>
          <w:b/>
          <w:bCs/>
          <w:iCs/>
          <w:sz w:val="28"/>
          <w:szCs w:val="28"/>
          <w:lang w:val="fr-CH"/>
        </w:rPr>
        <w:t>détecteurs</w:t>
      </w:r>
      <w:r w:rsidR="00124500" w:rsidRPr="000F1FED">
        <w:rPr>
          <w:b/>
          <w:bCs/>
          <w:iCs/>
          <w:sz w:val="28"/>
          <w:szCs w:val="28"/>
          <w:lang w:val="fr-CH"/>
        </w:rPr>
        <w:t xml:space="preserve"> optiques O300 à faisceau linéaire </w:t>
      </w:r>
    </w:p>
    <w:p w14:paraId="12C94178" w14:textId="60F5BF32" w:rsidR="001D7F8A" w:rsidRPr="000F1FED" w:rsidRDefault="00A54017" w:rsidP="00B039F0">
      <w:pPr>
        <w:pStyle w:val="BaumerFliesstext"/>
        <w:spacing w:before="240" w:line="360" w:lineRule="auto"/>
        <w:rPr>
          <w:szCs w:val="20"/>
          <w:lang w:val="fr-CH"/>
        </w:rPr>
      </w:pPr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 wp14:anchorId="43A06D20" wp14:editId="7C874F78">
            <wp:simplePos x="0" y="0"/>
            <wp:positionH relativeFrom="column">
              <wp:posOffset>3637699</wp:posOffset>
            </wp:positionH>
            <wp:positionV relativeFrom="paragraph">
              <wp:posOffset>183861</wp:posOffset>
            </wp:positionV>
            <wp:extent cx="2534992" cy="1802765"/>
            <wp:effectExtent l="0" t="0" r="0" b="6985"/>
            <wp:wrapNone/>
            <wp:docPr id="1" name="Grafik 1" descr="Z:\MCO\prod_zchng\Ablage_Admin_Zchn\Zchn-6726_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CO\prod_zchng\Ablage_Admin_Zchn\Zchn-6726_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3" t="15687" r="26384" b="22960"/>
                    <a:stretch/>
                  </pic:blipFill>
                  <pic:spPr bwMode="auto">
                    <a:xfrm>
                      <a:off x="0" y="0"/>
                      <a:ext cx="2534990" cy="180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4EC7">
        <w:rPr>
          <w:noProof/>
          <w:lang w:eastAsia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00BB02" wp14:editId="2D1324DA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014554" w14:textId="77777777" w:rsidR="003C3463" w:rsidRPr="000F1FED" w:rsidRDefault="003C3463" w:rsidP="003C3463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fr-CH"/>
                                </w:rPr>
                              </w:pPr>
                              <w:r w:rsidRPr="000F1FED">
                                <w:rPr>
                                  <w:color w:val="7F7F7F" w:themeColor="text1" w:themeTint="80"/>
                                  <w:lang w:val="fr-CH"/>
                                </w:rPr>
                                <w:t>Insérer ici la photo de presse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286.6pt;margin-top:14.3pt;width:194.9pt;height:141.95pt;z-index:251661312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+YJ7DAAAA2gAAAA8AAABkcnMvZG93bnJldi54bWxEj8FqwzAQRO+B/oPYQi6hkVNoCI7lUAqB&#10;HEpLHR963Fgby8RaGUlxnL+vCoUeh5l5wxS7yfZiJB86xwpWywwEceN0x62C+rh/2oAIEVlj75gU&#10;3CnArnyYFZhrd+MvGqvYigThkKMCE+OQSxkaQxbD0g3EyTs7bzEm6VupPd4S3PbyOcvW0mLHacHg&#10;QG+Gmkt1tQo2YRgX3/7FdVV1MuHjvR7lZ63U/HF63YKINMX/8F/7oBWs4fdKugGy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L5gnsMAAADaAAAADwAAAAAAAAAAAAAAAACf&#10;AgAAZHJzL2Rvd25yZXYueG1sUEsFBgAAAAAEAAQA9wAAAI8D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14:paraId="23014554" w14:textId="77777777" w:rsidR="003C3463" w:rsidRPr="000F1FED" w:rsidRDefault="003C3463" w:rsidP="003C3463">
                        <w:pPr>
                          <w:jc w:val="center"/>
                          <w:rPr>
                            <w:color w:val="7F7F7F" w:themeColor="text1" w:themeTint="80"/>
                            <w:lang w:val="fr-CH"/>
                          </w:rPr>
                        </w:pPr>
                        <w:r w:rsidRPr="000F1FED">
                          <w:rPr>
                            <w:color w:val="7F7F7F" w:themeColor="text1" w:themeTint="80"/>
                            <w:lang w:val="fr-CH"/>
                          </w:rPr>
                          <w:t>Insérer ici la photo de presse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0F1FED">
        <w:rPr>
          <w:lang w:val="fr-CH"/>
        </w:rPr>
        <w:t xml:space="preserve">(19/07/2018)  </w:t>
      </w:r>
      <w:r w:rsidR="000E0643">
        <w:rPr>
          <w:lang w:val="fr-CH"/>
        </w:rPr>
        <w:t xml:space="preserve">Détecter des objets </w:t>
      </w:r>
      <w:r w:rsidR="008E23DE">
        <w:rPr>
          <w:lang w:val="fr-CH"/>
        </w:rPr>
        <w:t>très proches, irréguliers ou perforés</w:t>
      </w:r>
      <w:r w:rsidRPr="000F1FED">
        <w:rPr>
          <w:lang w:val="fr-CH"/>
        </w:rPr>
        <w:t xml:space="preserve"> constitue encore aujourd’hui un véritable défi pour les détecteurs optiques</w:t>
      </w:r>
      <w:r w:rsidR="008E23DE">
        <w:rPr>
          <w:lang w:val="fr-CH"/>
        </w:rPr>
        <w:t xml:space="preserve"> dans</w:t>
      </w:r>
      <w:r w:rsidR="00D9076C">
        <w:rPr>
          <w:lang w:val="fr-CH"/>
        </w:rPr>
        <w:t xml:space="preserve"> les applications d’automatisation industrielle</w:t>
      </w:r>
      <w:r w:rsidRPr="000F1FED">
        <w:rPr>
          <w:lang w:val="fr-CH"/>
        </w:rPr>
        <w:t xml:space="preserve">. Avec ses nouveaux détecteurs optiques O300 à faisceau linéaire, Baumer propose une solution standard à la fois simple et ultra performante qui permet de détecter la présence de circuits imprimés, de boîtiers grillagés ou de produits de </w:t>
      </w:r>
      <w:r w:rsidR="000935B1" w:rsidRPr="000F1FED">
        <w:rPr>
          <w:lang w:val="fr-CH"/>
        </w:rPr>
        <w:t>boulangerie</w:t>
      </w:r>
      <w:r w:rsidRPr="000F1FED">
        <w:rPr>
          <w:lang w:val="fr-CH"/>
        </w:rPr>
        <w:t xml:space="preserve">. </w:t>
      </w:r>
    </w:p>
    <w:p w14:paraId="4DE15F7A" w14:textId="249BC69E" w:rsidR="00202183" w:rsidRPr="000F1FED" w:rsidRDefault="001D7F8A" w:rsidP="00BF6AFD">
      <w:pPr>
        <w:pStyle w:val="BaumerFliesstext"/>
        <w:spacing w:before="240" w:line="360" w:lineRule="auto"/>
        <w:rPr>
          <w:szCs w:val="20"/>
          <w:lang w:val="fr-CH"/>
        </w:rPr>
      </w:pPr>
      <w:r w:rsidRPr="000F1FED">
        <w:rPr>
          <w:lang w:val="fr-CH"/>
        </w:rPr>
        <w:t xml:space="preserve">Pour les objets aux surfaces irrégulières présentant des découpes ou des trous de perçage, un détecteur à faisceau </w:t>
      </w:r>
      <w:r w:rsidR="00967615">
        <w:rPr>
          <w:lang w:val="fr-CH"/>
        </w:rPr>
        <w:t>point</w:t>
      </w:r>
      <w:r w:rsidR="00967615" w:rsidRPr="000F1FED">
        <w:rPr>
          <w:lang w:val="fr-CH"/>
        </w:rPr>
        <w:t xml:space="preserve"> </w:t>
      </w:r>
      <w:r w:rsidRPr="000F1FED">
        <w:rPr>
          <w:lang w:val="fr-CH"/>
        </w:rPr>
        <w:t xml:space="preserve">doit être orienté avec une grande précision ou le signal de commutation </w:t>
      </w:r>
      <w:r w:rsidR="00967615">
        <w:rPr>
          <w:lang w:val="fr-CH"/>
        </w:rPr>
        <w:t xml:space="preserve">doit être </w:t>
      </w:r>
      <w:r w:rsidRPr="000F1FED">
        <w:rPr>
          <w:lang w:val="fr-CH"/>
        </w:rPr>
        <w:t>prolongé avec un filtre temporel afin d’éviter les enclenchements intempestifs. Des changements de format peuvent obliger à réorienter les détect</w:t>
      </w:r>
      <w:bookmarkStart w:id="0" w:name="_GoBack"/>
      <w:bookmarkEnd w:id="0"/>
      <w:r w:rsidRPr="000F1FED">
        <w:rPr>
          <w:lang w:val="fr-CH"/>
        </w:rPr>
        <w:t xml:space="preserve">eurs ou à ajuster les filtres temporels lorsque des objets ne sont pas parfaitement alignés ou transportés. </w:t>
      </w:r>
      <w:r w:rsidR="00A54BA1">
        <w:rPr>
          <w:lang w:val="fr-CH"/>
        </w:rPr>
        <w:t xml:space="preserve">Avec les nouveaux détecteurs  O300, ces contraintes sont </w:t>
      </w:r>
      <w:r w:rsidR="00C555FB">
        <w:rPr>
          <w:lang w:val="fr-CH"/>
        </w:rPr>
        <w:t xml:space="preserve">supprimées. </w:t>
      </w:r>
      <w:r w:rsidRPr="000F1FED">
        <w:rPr>
          <w:lang w:val="fr-CH"/>
        </w:rPr>
        <w:t xml:space="preserve">À l’inverse de nombreux autres capteurs optiques, les détecteurs O300 de Baumer affichent une ligne pouvant aller jusqu’à 100 mm et pas seulement une forme de </w:t>
      </w:r>
      <w:r w:rsidR="00D6603A">
        <w:rPr>
          <w:lang w:val="fr-CH"/>
        </w:rPr>
        <w:t>faisceau point</w:t>
      </w:r>
      <w:r w:rsidRPr="000F1FED">
        <w:rPr>
          <w:lang w:val="fr-CH"/>
        </w:rPr>
        <w:t xml:space="preserve"> étendu. Grâce à l’orientation optique de l’axe, le montage s’effectue très facilement et les détecteurs sont rapidement opérationnels. Aucune adaptation n’est nécessaire après un changement de format. Avec leur réserve de </w:t>
      </w:r>
      <w:r w:rsidR="00D6603A">
        <w:rPr>
          <w:lang w:val="fr-CH"/>
        </w:rPr>
        <w:t>signal</w:t>
      </w:r>
      <w:r w:rsidR="00D6603A" w:rsidRPr="000F1FED">
        <w:rPr>
          <w:lang w:val="fr-CH"/>
        </w:rPr>
        <w:t xml:space="preserve"> </w:t>
      </w:r>
      <w:r w:rsidRPr="000F1FED">
        <w:rPr>
          <w:lang w:val="fr-CH"/>
        </w:rPr>
        <w:t xml:space="preserve">plus importante, ils détectent également les objets sombres à faible réflexion. Les tolérances de position et les modifications de distance qui peuvent </w:t>
      </w:r>
      <w:r w:rsidR="0064043E">
        <w:rPr>
          <w:lang w:val="fr-CH"/>
        </w:rPr>
        <w:t>se produire</w:t>
      </w:r>
      <w:r w:rsidR="0064043E" w:rsidRPr="000F1FED">
        <w:rPr>
          <w:lang w:val="fr-CH"/>
        </w:rPr>
        <w:t xml:space="preserve"> </w:t>
      </w:r>
      <w:r w:rsidRPr="000F1FED">
        <w:rPr>
          <w:lang w:val="fr-CH"/>
        </w:rPr>
        <w:t xml:space="preserve">sur les objets non transportés sont compensées grâce à la configuration des détecteurs, qui peuvent être montés à 180 mm de distance. </w:t>
      </w:r>
    </w:p>
    <w:p w14:paraId="5A189EB7" w14:textId="3446A8AA" w:rsidR="00B039F0" w:rsidRPr="000F1FED" w:rsidRDefault="006D066A" w:rsidP="00B039F0">
      <w:pPr>
        <w:pStyle w:val="BaumerFliesstext"/>
        <w:spacing w:before="240" w:line="360" w:lineRule="auto"/>
        <w:rPr>
          <w:szCs w:val="20"/>
          <w:lang w:val="fr-CH"/>
        </w:rPr>
      </w:pPr>
      <w:r w:rsidRPr="000F1FED">
        <w:rPr>
          <w:lang w:val="fr-CH"/>
        </w:rPr>
        <w:t xml:space="preserve">Comme sur tous les modèles de la gamme O300, le réglage des détecteurs peut être adapté de manière flexible et optimale à chaque application à l’aide des dispositifs fiables et sans usure qTeach ou IO-Link. IO-Link permet de transmettre directement des paramètres prédéfinis, ce qui constitue un avantage certain lorsque plusieurs détecteurs sont utilisés pour une même tâche. Les données proprement dites sont enregistrées à la fois dans le détecteur et dans le maître IO-Link. Lors d’un changement de production, les nouveaux paramètres sont ainsi automatiquement transmis aux détecteurs, qui </w:t>
      </w:r>
      <w:r w:rsidR="0064043E">
        <w:rPr>
          <w:lang w:val="fr-CH"/>
        </w:rPr>
        <w:t>s’adaptent immédiatement</w:t>
      </w:r>
      <w:r w:rsidRPr="000F1FED">
        <w:rPr>
          <w:lang w:val="fr-CH"/>
        </w:rPr>
        <w:t>. L’analyse des données supplémentaires fournies par les détecteurs, comme celles se rapportant aux distances et aux compteurs, permet en outre d’optimiser les processus de production.</w:t>
      </w:r>
    </w:p>
    <w:p w14:paraId="7D8DB2AF" w14:textId="77777777" w:rsidR="00DE2BB7" w:rsidRPr="000F1FED" w:rsidRDefault="00DE2BB7" w:rsidP="00B039F0">
      <w:pPr>
        <w:pStyle w:val="BaumerFliesstext"/>
        <w:spacing w:before="240" w:line="360" w:lineRule="auto"/>
        <w:rPr>
          <w:szCs w:val="20"/>
          <w:lang w:val="fr-CH"/>
        </w:rPr>
      </w:pPr>
      <w:r w:rsidRPr="000F1FED">
        <w:rPr>
          <w:lang w:val="fr-CH"/>
        </w:rPr>
        <w:t>Plus d’informations sur : www.baumer.com/O300</w:t>
      </w:r>
    </w:p>
    <w:p w14:paraId="400CEC78" w14:textId="77777777" w:rsidR="009371DC" w:rsidRPr="000F1FED" w:rsidRDefault="009371DC" w:rsidP="00874ECF">
      <w:pPr>
        <w:pBdr>
          <w:bottom w:val="single" w:sz="4" w:space="1" w:color="auto"/>
        </w:pBdr>
        <w:rPr>
          <w:szCs w:val="20"/>
          <w:lang w:val="fr-CH"/>
        </w:rPr>
      </w:pPr>
    </w:p>
    <w:p w14:paraId="4AD88C0A" w14:textId="15C15C59" w:rsidR="00CA1312" w:rsidRPr="000F1FED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fr-CH"/>
        </w:rPr>
      </w:pPr>
      <w:r w:rsidRPr="000F1FED">
        <w:rPr>
          <w:lang w:val="fr-CH"/>
        </w:rPr>
        <w:t xml:space="preserve">Photo : O300 à faisceau laser linéaire pour la détection fiable </w:t>
      </w:r>
      <w:r w:rsidR="0064043E">
        <w:rPr>
          <w:lang w:val="fr-CH"/>
        </w:rPr>
        <w:t>d’objets ajourés</w:t>
      </w:r>
      <w:r w:rsidRPr="000F1FED">
        <w:rPr>
          <w:lang w:val="fr-CH"/>
        </w:rPr>
        <w:t xml:space="preserve"> </w:t>
      </w:r>
    </w:p>
    <w:p w14:paraId="70812A4E" w14:textId="77777777" w:rsidR="00794EC7" w:rsidRPr="000F1FED" w:rsidRDefault="00794EC7" w:rsidP="00794EC7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CH"/>
        </w:rPr>
      </w:pPr>
    </w:p>
    <w:p w14:paraId="2640E7E6" w14:textId="77777777" w:rsidR="00794EC7" w:rsidRPr="00FD7912" w:rsidRDefault="00794EC7" w:rsidP="00794EC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lang w:val="fr-FR"/>
        </w:rPr>
        <w:t>Nombre de caractères (avec espaces)</w:t>
      </w:r>
      <w:r>
        <w:rPr>
          <w:sz w:val="16"/>
          <w:lang w:val="fr-FR"/>
        </w:rPr>
        <w:t> </w:t>
      </w:r>
      <w:r w:rsidRPr="00FD7912">
        <w:rPr>
          <w:sz w:val="16"/>
          <w:lang w:val="fr-FR"/>
        </w:rPr>
        <w:t xml:space="preserve">: env. </w:t>
      </w:r>
      <w:r w:rsidR="000F1FED">
        <w:rPr>
          <w:sz w:val="16"/>
          <w:szCs w:val="16"/>
          <w:lang w:val="fr-FR"/>
        </w:rPr>
        <w:t>2.610</w:t>
      </w:r>
    </w:p>
    <w:p w14:paraId="230D3C3F" w14:textId="376DCBBB" w:rsidR="00794EC7" w:rsidRPr="00FD7912" w:rsidRDefault="00794EC7" w:rsidP="00794EC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FD7912">
        <w:rPr>
          <w:sz w:val="16"/>
          <w:szCs w:val="16"/>
          <w:lang w:val="fr-FR"/>
        </w:rPr>
        <w:t>Texte et photo à télécharger sous</w:t>
      </w:r>
      <w:r>
        <w:rPr>
          <w:sz w:val="16"/>
          <w:szCs w:val="16"/>
          <w:lang w:val="fr-FR"/>
        </w:rPr>
        <w:t> </w:t>
      </w:r>
      <w:r w:rsidRPr="00FD7912">
        <w:rPr>
          <w:sz w:val="16"/>
          <w:szCs w:val="16"/>
          <w:lang w:val="fr-FR"/>
        </w:rPr>
        <w:t>:</w:t>
      </w:r>
      <w:r w:rsidRPr="00FD7912">
        <w:rPr>
          <w:lang w:val="fr-FR"/>
        </w:rPr>
        <w:t xml:space="preserve"> </w:t>
      </w:r>
      <w:hyperlink r:id="rId15" w:history="1">
        <w:r w:rsidRPr="000935B1">
          <w:rPr>
            <w:rStyle w:val="Hyperlink"/>
            <w:color w:val="auto"/>
            <w:sz w:val="16"/>
            <w:szCs w:val="16"/>
            <w:u w:val="none"/>
            <w:lang w:val="fr-FR"/>
          </w:rPr>
          <w:t>www.baumer.com/press</w:t>
        </w:r>
      </w:hyperlink>
    </w:p>
    <w:p w14:paraId="4DCD009F" w14:textId="77777777" w:rsidR="00794EC7" w:rsidRPr="00FD7912" w:rsidRDefault="00794EC7" w:rsidP="00794EC7">
      <w:pPr>
        <w:spacing w:line="360" w:lineRule="auto"/>
        <w:ind w:right="-2378"/>
        <w:rPr>
          <w:szCs w:val="20"/>
          <w:lang w:val="fr-FR"/>
        </w:rPr>
      </w:pPr>
    </w:p>
    <w:p w14:paraId="4C9DB565" w14:textId="77777777" w:rsidR="00794EC7" w:rsidRPr="00FD7912" w:rsidRDefault="00794EC7" w:rsidP="00794EC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FD7912">
        <w:rPr>
          <w:b/>
          <w:kern w:val="20"/>
          <w:sz w:val="16"/>
          <w:lang w:val="fr-FR"/>
        </w:rPr>
        <w:t>Groupe Baumer</w:t>
      </w:r>
    </w:p>
    <w:p w14:paraId="5944B12B" w14:textId="533ED019" w:rsidR="00794EC7" w:rsidRPr="00FD7912" w:rsidRDefault="00794EC7" w:rsidP="00794EC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FD7912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Pr="00FD7912">
        <w:rPr>
          <w:color w:val="000000"/>
          <w:kern w:val="20"/>
          <w:sz w:val="16"/>
          <w:lang w:val="fr-FR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Pr="00FD7912">
        <w:rPr>
          <w:kern w:val="20"/>
          <w:sz w:val="16"/>
          <w:lang w:val="fr-FR"/>
        </w:rPr>
        <w:t>L'entreprise familiale, qui emploie quelque 2</w:t>
      </w:r>
      <w:r>
        <w:rPr>
          <w:kern w:val="20"/>
          <w:sz w:val="16"/>
          <w:lang w:val="fr-FR"/>
        </w:rPr>
        <w:t> </w:t>
      </w:r>
      <w:r w:rsidR="000F1FED">
        <w:rPr>
          <w:kern w:val="20"/>
          <w:sz w:val="16"/>
          <w:lang w:val="fr-FR"/>
        </w:rPr>
        <w:t>7</w:t>
      </w:r>
      <w:r w:rsidRPr="00FD7912">
        <w:rPr>
          <w:kern w:val="20"/>
          <w:sz w:val="16"/>
          <w:lang w:val="fr-FR"/>
        </w:rPr>
        <w:t>00</w:t>
      </w:r>
      <w:r>
        <w:rPr>
          <w:kern w:val="20"/>
          <w:sz w:val="16"/>
          <w:lang w:val="fr-FR"/>
        </w:rPr>
        <w:t> </w:t>
      </w:r>
      <w:r w:rsidRPr="00FD7912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>
        <w:rPr>
          <w:kern w:val="20"/>
          <w:sz w:val="16"/>
          <w:lang w:val="fr-FR"/>
        </w:rPr>
        <w:t> </w:t>
      </w:r>
      <w:r w:rsidRPr="00FD7912">
        <w:rPr>
          <w:kern w:val="20"/>
          <w:sz w:val="16"/>
          <w:lang w:val="fr-FR"/>
        </w:rPr>
        <w:t>succursales et 19</w:t>
      </w:r>
      <w:r>
        <w:rPr>
          <w:kern w:val="20"/>
          <w:sz w:val="16"/>
          <w:lang w:val="fr-FR"/>
        </w:rPr>
        <w:t> </w:t>
      </w:r>
      <w:r w:rsidRPr="00FD7912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</w:t>
      </w:r>
      <w:r w:rsidRPr="000935B1">
        <w:rPr>
          <w:rStyle w:val="Hyperlink"/>
          <w:color w:val="auto"/>
          <w:sz w:val="16"/>
          <w:szCs w:val="16"/>
          <w:u w:val="none"/>
          <w:lang w:val="fr-CH"/>
        </w:rPr>
        <w:t>Interne</w:t>
      </w:r>
      <w:r w:rsidR="000935B1" w:rsidRPr="000935B1">
        <w:rPr>
          <w:rStyle w:val="Hyperlink"/>
          <w:color w:val="auto"/>
          <w:sz w:val="16"/>
          <w:szCs w:val="16"/>
          <w:u w:val="none"/>
          <w:lang w:val="fr-CH"/>
        </w:rPr>
        <w:t xml:space="preserve">t </w:t>
      </w:r>
      <w:hyperlink r:id="rId16" w:history="1">
        <w:r w:rsidR="000935B1" w:rsidRPr="000935B1">
          <w:rPr>
            <w:rStyle w:val="Hyperlink"/>
            <w:color w:val="auto"/>
            <w:kern w:val="20"/>
            <w:sz w:val="16"/>
            <w:szCs w:val="16"/>
            <w:u w:val="none"/>
            <w:lang w:val="fr-FR"/>
          </w:rPr>
          <w:t>www.baumer.com</w:t>
        </w:r>
      </w:hyperlink>
      <w:r w:rsidR="000935B1">
        <w:rPr>
          <w:kern w:val="20"/>
          <w:sz w:val="16"/>
          <w:lang w:val="fr-FR"/>
        </w:rPr>
        <w:t xml:space="preserve"> </w:t>
      </w:r>
    </w:p>
    <w:p w14:paraId="3B4D916B" w14:textId="77777777" w:rsidR="00794EC7" w:rsidRPr="00FD7912" w:rsidRDefault="00794EC7" w:rsidP="00794EC7">
      <w:pPr>
        <w:spacing w:line="360" w:lineRule="auto"/>
        <w:rPr>
          <w:b/>
          <w:szCs w:val="20"/>
          <w:lang w:val="fr-FR"/>
        </w:rPr>
      </w:pPr>
    </w:p>
    <w:p w14:paraId="29D084B3" w14:textId="77777777" w:rsidR="00794EC7" w:rsidRPr="00FD7912" w:rsidRDefault="00794EC7" w:rsidP="00794EC7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794EC7" w:rsidRPr="00FD7912" w14:paraId="5B2385CF" w14:textId="77777777" w:rsidTr="00524CDC">
        <w:tc>
          <w:tcPr>
            <w:tcW w:w="3369" w:type="dxa"/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173"/>
              <w:gridCol w:w="980"/>
            </w:tblGrid>
            <w:tr w:rsidR="00794EC7" w:rsidRPr="000841AD" w14:paraId="526426A8" w14:textId="77777777" w:rsidTr="00524CDC">
              <w:tc>
                <w:tcPr>
                  <w:tcW w:w="3369" w:type="dxa"/>
                  <w:hideMark/>
                </w:tcPr>
                <w:p w14:paraId="3F7F7DCD" w14:textId="77777777" w:rsidR="00794EC7" w:rsidRDefault="00794EC7" w:rsidP="00524CDC">
                  <w:pPr>
                    <w:spacing w:line="240" w:lineRule="exact"/>
                    <w:rPr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Press contact:</w:t>
                  </w:r>
                </w:p>
                <w:p w14:paraId="1909F2D9" w14:textId="77777777" w:rsidR="00794EC7" w:rsidRDefault="00794EC7" w:rsidP="00524CDC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Andrea Memminger-Wäsch</w:t>
                  </w:r>
                </w:p>
                <w:p w14:paraId="2DB62C59" w14:textId="77777777" w:rsidR="00794EC7" w:rsidRDefault="00794EC7" w:rsidP="00524CDC">
                  <w:pPr>
                    <w:spacing w:line="240" w:lineRule="exac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Baumer Group</w:t>
                  </w:r>
                </w:p>
                <w:p w14:paraId="40D0310B" w14:textId="77777777" w:rsidR="00794EC7" w:rsidRDefault="00794EC7" w:rsidP="00524CDC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Phone +41 (0)52 728 11 22</w:t>
                  </w:r>
                </w:p>
                <w:p w14:paraId="0DF63D41" w14:textId="77777777" w:rsidR="00794EC7" w:rsidRDefault="00794EC7" w:rsidP="00524CDC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Fax     +41 (0)52 728 11 44</w:t>
                  </w:r>
                </w:p>
                <w:p w14:paraId="3A989A51" w14:textId="77777777" w:rsidR="00794EC7" w:rsidRDefault="00794EC7" w:rsidP="00524CDC">
                  <w:pPr>
                    <w:spacing w:line="240" w:lineRule="exac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amemminger-waesch@baumer.com</w:t>
                  </w:r>
                </w:p>
                <w:p w14:paraId="0B64D5A5" w14:textId="77777777" w:rsidR="00794EC7" w:rsidRDefault="00794EC7" w:rsidP="00524CDC">
                  <w:pPr>
                    <w:spacing w:line="240" w:lineRule="exact"/>
                    <w:rPr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</w:rPr>
                    <w:t>www.baumer.com</w:t>
                  </w:r>
                </w:p>
              </w:tc>
              <w:tc>
                <w:tcPr>
                  <w:tcW w:w="3485" w:type="dxa"/>
                  <w:hideMark/>
                </w:tcPr>
                <w:p w14:paraId="3664C19B" w14:textId="77777777" w:rsidR="00794EC7" w:rsidRDefault="00794EC7" w:rsidP="00524CDC">
                  <w:pPr>
                    <w:spacing w:line="240" w:lineRule="exact"/>
                    <w:rPr>
                      <w:b/>
                      <w:sz w:val="16"/>
                      <w:szCs w:val="16"/>
                      <w:lang w:val="fr-FR"/>
                    </w:rPr>
                  </w:pPr>
                </w:p>
              </w:tc>
            </w:tr>
          </w:tbl>
          <w:p w14:paraId="672BE295" w14:textId="77777777" w:rsidR="00794EC7" w:rsidRPr="000841AD" w:rsidRDefault="00794EC7" w:rsidP="00524CDC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485" w:type="dxa"/>
          </w:tcPr>
          <w:p w14:paraId="19A04905" w14:textId="77777777" w:rsidR="00794EC7" w:rsidRPr="00FD7912" w:rsidRDefault="00794EC7" w:rsidP="00524CD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Suisse:</w:t>
            </w:r>
          </w:p>
          <w:p w14:paraId="351E04F5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Baumer Electric AG</w:t>
            </w:r>
          </w:p>
          <w:p w14:paraId="5BB0F10F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2E1CC649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20EF9F56" w14:textId="77777777" w:rsidR="00794EC7" w:rsidRPr="00FD7912" w:rsidRDefault="0064043E" w:rsidP="00524CDC">
            <w:pPr>
              <w:spacing w:line="240" w:lineRule="exact"/>
              <w:rPr>
                <w:sz w:val="16"/>
                <w:lang w:val="fr-FR"/>
              </w:rPr>
            </w:pPr>
            <w:hyperlink r:id="rId17">
              <w:r w:rsidR="00794EC7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794EC7" w:rsidRPr="00FD7912">
              <w:rPr>
                <w:sz w:val="16"/>
                <w:lang w:val="fr-FR"/>
              </w:rPr>
              <w:t xml:space="preserve"> </w:t>
            </w:r>
          </w:p>
          <w:p w14:paraId="23C05E4A" w14:textId="77777777" w:rsidR="00794EC7" w:rsidRPr="00FD7912" w:rsidRDefault="00C555FB" w:rsidP="00524CD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>
              <w:r w:rsidR="00794EC7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25EE11A1" w14:textId="77777777" w:rsidR="00794EC7" w:rsidRPr="00FD7912" w:rsidRDefault="00794EC7" w:rsidP="00524CD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 w:rsidRPr="00FD7912">
              <w:rPr>
                <w:b/>
                <w:sz w:val="16"/>
                <w:lang w:val="fr-FR"/>
              </w:rPr>
              <w:t>Contact entreprise France:</w:t>
            </w:r>
          </w:p>
          <w:p w14:paraId="392711AC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Baumer SAS</w:t>
            </w:r>
          </w:p>
          <w:p w14:paraId="2ADDD890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 xml:space="preserve">Tél. </w:t>
            </w:r>
            <w:r w:rsidRPr="00FD7912">
              <w:rPr>
                <w:sz w:val="16"/>
                <w:szCs w:val="16"/>
                <w:lang w:val="fr-FR"/>
              </w:rPr>
              <w:t>+33 450 39 24 66</w:t>
            </w:r>
          </w:p>
          <w:p w14:paraId="1BC9E76E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>Fax +33 450 39 23 02</w:t>
            </w:r>
            <w:r w:rsidRPr="00FD7912">
              <w:rPr>
                <w:sz w:val="16"/>
                <w:szCs w:val="16"/>
                <w:lang w:val="fr-FR"/>
              </w:rPr>
              <w:tab/>
            </w:r>
          </w:p>
          <w:p w14:paraId="2BC015A5" w14:textId="77777777" w:rsidR="00794EC7" w:rsidRPr="00FD7912" w:rsidRDefault="00794EC7" w:rsidP="00524CD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szCs w:val="16"/>
                <w:lang w:val="fr-FR"/>
              </w:rPr>
              <w:t xml:space="preserve">sales.fr@baumer.com </w:t>
            </w:r>
            <w:r w:rsidRPr="00FD7912">
              <w:rPr>
                <w:sz w:val="16"/>
                <w:szCs w:val="16"/>
                <w:lang w:val="fr-FR"/>
              </w:rPr>
              <w:tab/>
            </w:r>
          </w:p>
          <w:p w14:paraId="030B14A4" w14:textId="77777777" w:rsidR="00794EC7" w:rsidRPr="00FD7912" w:rsidRDefault="00C555FB" w:rsidP="00524CDC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9" w:history="1">
              <w:r w:rsidR="00794EC7" w:rsidRPr="00FD791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794EC7" w:rsidRPr="00FD7912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7CD132CF" w14:textId="77777777" w:rsidR="00794EC7" w:rsidRPr="00FD7912" w:rsidRDefault="00794EC7" w:rsidP="00794EC7">
      <w:pPr>
        <w:rPr>
          <w:lang w:val="fr-FR"/>
        </w:rPr>
      </w:pPr>
    </w:p>
    <w:p w14:paraId="00973387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sectPr w:rsidR="00454D57" w:rsidRPr="00832110" w:rsidSect="00CD5CF3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03E2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43EDD" w14:textId="77777777" w:rsidR="00BD0B47" w:rsidRDefault="00BD0B47">
      <w:r>
        <w:separator/>
      </w:r>
    </w:p>
  </w:endnote>
  <w:endnote w:type="continuationSeparator" w:id="0">
    <w:p w14:paraId="2CF7F882" w14:textId="77777777" w:rsidR="00BD0B47" w:rsidRDefault="00BD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95BF9" w14:textId="77777777" w:rsidR="00B068AD" w:rsidRDefault="005A3F55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426380">
        <w:rPr>
          <w:noProof/>
          <w:sz w:val="20"/>
        </w:rPr>
        <w:t>Baumer_Liniensensoren_DE_20180719_PR_translate.docx</w:t>
      </w:r>
    </w:fldSimple>
    <w:r w:rsidR="00B068AD">
      <w:rPr>
        <w:sz w:val="20"/>
      </w:rPr>
      <w:tab/>
    </w:r>
    <w:r w:rsidR="00CD5CF3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CD5CF3">
      <w:rPr>
        <w:sz w:val="20"/>
      </w:rPr>
      <w:fldChar w:fldCharType="separate"/>
    </w:r>
    <w:r w:rsidR="00B068AD">
      <w:rPr>
        <w:noProof/>
        <w:sz w:val="20"/>
      </w:rPr>
      <w:t>1</w:t>
    </w:r>
    <w:r w:rsidR="00CD5CF3"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426380">
        <w:rPr>
          <w:noProof/>
          <w:sz w:val="20"/>
        </w:rPr>
        <w:t>1</w:t>
      </w:r>
    </w:fldSimple>
    <w:r w:rsidR="00B068AD">
      <w:rPr>
        <w:sz w:val="20"/>
      </w:rPr>
      <w:tab/>
      <w:t>Baumer Electric AG</w:t>
    </w:r>
  </w:p>
  <w:p w14:paraId="1B5A400B" w14:textId="022EE143" w:rsidR="00B068AD" w:rsidRDefault="00CD5CF3">
    <w:pPr>
      <w:pStyle w:val="Fuzeile"/>
    </w:pPr>
    <w:r>
      <w:fldChar w:fldCharType="begin"/>
    </w:r>
    <w:r w:rsidR="00B068AD">
      <w:instrText xml:space="preserve"> SAVEDATE \@ "dddd d MMMM yyyy HH:mm:ss" \* MERGEFORMAT </w:instrText>
    </w:r>
    <w:r>
      <w:fldChar w:fldCharType="separate"/>
    </w:r>
    <w:ins w:id="1" w:author="Memminger-Wäsch Andrea" w:date="2018-08-06T08:47:00Z">
      <w:r w:rsidR="000935B1">
        <w:rPr>
          <w:noProof/>
        </w:rPr>
        <w:t>Freitag 3 August 2018 16:37:00</w:t>
      </w:r>
    </w:ins>
    <w:ins w:id="2" w:author="Berthet Karine" w:date="2018-08-03T16:32:00Z">
      <w:del w:id="3" w:author="Memminger-Wäsch Andrea" w:date="2018-08-06T08:47:00Z">
        <w:r w:rsidR="005A3F55" w:rsidDel="000935B1">
          <w:rPr>
            <w:noProof/>
          </w:rPr>
          <w:delText>Mittwoch 1 August 2018 11:34:00</w:delText>
        </w:r>
      </w:del>
    </w:ins>
    <w:del w:id="4" w:author="Memminger-Wäsch Andrea" w:date="2018-08-06T08:47:00Z">
      <w:r w:rsidR="009E3FF6" w:rsidDel="000935B1">
        <w:rPr>
          <w:noProof/>
        </w:rPr>
        <w:delText>Mittwoch 1 August 2018 09:15:00</w:delText>
      </w:r>
    </w:del>
    <w:r>
      <w:fldChar w:fldCharType="end"/>
    </w:r>
    <w:r w:rsidR="00B068AD">
      <w:t>/</w:t>
    </w:r>
    <w:fldSimple w:instr=" AUTHOR  \* MERGEFORMAT ">
      <w:r w:rsidR="00426380">
        <w:rPr>
          <w:noProof/>
        </w:rPr>
        <w:t>Baumer</w:t>
      </w:r>
    </w:fldSimple>
    <w:r w:rsidR="00B068AD">
      <w:tab/>
    </w:r>
    <w:r w:rsidR="00B068AD">
      <w:tab/>
      <w:t>Frauenfeld, Suisse</w:t>
    </w:r>
  </w:p>
  <w:p w14:paraId="70579EA4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BEC68" w14:textId="6C52E55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CD5CF3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CD5CF3">
      <w:rPr>
        <w:sz w:val="16"/>
      </w:rPr>
      <w:fldChar w:fldCharType="separate"/>
    </w:r>
    <w:r w:rsidR="00C555FB">
      <w:rPr>
        <w:noProof/>
        <w:sz w:val="16"/>
      </w:rPr>
      <w:t>1</w:t>
    </w:r>
    <w:r w:rsidR="00CD5CF3">
      <w:rPr>
        <w:sz w:val="16"/>
      </w:rPr>
      <w:fldChar w:fldCharType="end"/>
    </w:r>
    <w:r>
      <w:rPr>
        <w:sz w:val="16"/>
      </w:rPr>
      <w:t>/</w:t>
    </w:r>
    <w:fldSimple w:instr=" NUMPAGES  \* MERGEFORMAT ">
      <w:r w:rsidR="00C555FB" w:rsidRPr="00C555FB">
        <w:rPr>
          <w:noProof/>
          <w:sz w:val="16"/>
        </w:rPr>
        <w:t>2</w:t>
      </w:r>
    </w:fldSimple>
    <w:r>
      <w:rPr>
        <w:sz w:val="16"/>
      </w:rPr>
      <w:tab/>
    </w:r>
    <w:proofErr w:type="spellStart"/>
    <w:r>
      <w:rPr>
        <w:sz w:val="16"/>
      </w:rPr>
      <w:t>Groupe</w:t>
    </w:r>
    <w:proofErr w:type="spellEnd"/>
    <w:r>
      <w:rPr>
        <w:sz w:val="16"/>
      </w:rPr>
      <w:t xml:space="preserve"> Baumer</w:t>
    </w:r>
  </w:p>
  <w:p w14:paraId="061940E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1DB9FB5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5474B" w14:textId="77777777" w:rsidR="00B068AD" w:rsidRDefault="005A3F55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426380">
        <w:rPr>
          <w:noProof/>
          <w:sz w:val="20"/>
        </w:rPr>
        <w:t>Baumer_Liniensensoren_DE_20180719_PR_translate.docx</w:t>
      </w:r>
    </w:fldSimple>
    <w:r w:rsidR="00B068AD">
      <w:rPr>
        <w:sz w:val="20"/>
      </w:rPr>
      <w:tab/>
    </w:r>
    <w:r w:rsidR="00CD5CF3"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 w:rsidR="00CD5CF3">
      <w:rPr>
        <w:sz w:val="20"/>
      </w:rPr>
      <w:fldChar w:fldCharType="separate"/>
    </w:r>
    <w:r w:rsidR="00B068AD">
      <w:rPr>
        <w:noProof/>
        <w:sz w:val="20"/>
      </w:rPr>
      <w:t>1</w:t>
    </w:r>
    <w:r w:rsidR="00CD5CF3"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426380">
        <w:rPr>
          <w:noProof/>
          <w:sz w:val="20"/>
        </w:rPr>
        <w:t>1</w:t>
      </w:r>
    </w:fldSimple>
    <w:r w:rsidR="00B068AD">
      <w:rPr>
        <w:sz w:val="20"/>
      </w:rPr>
      <w:tab/>
      <w:t>Baumer Electric AG</w:t>
    </w:r>
  </w:p>
  <w:p w14:paraId="413CD14D" w14:textId="0B9C7293" w:rsidR="00B068AD" w:rsidRDefault="00CD5CF3">
    <w:pPr>
      <w:pStyle w:val="Fuzeile"/>
    </w:pPr>
    <w:r>
      <w:fldChar w:fldCharType="begin"/>
    </w:r>
    <w:r w:rsidR="00B068AD">
      <w:instrText xml:space="preserve"> SAVEDATE \@ "dddd d MMMM yyyy HH:mm:ss" \* MERGEFORMAT </w:instrText>
    </w:r>
    <w:r>
      <w:fldChar w:fldCharType="separate"/>
    </w:r>
    <w:ins w:id="5" w:author="Memminger-Wäsch Andrea" w:date="2018-08-06T08:47:00Z">
      <w:r w:rsidR="000935B1">
        <w:rPr>
          <w:noProof/>
        </w:rPr>
        <w:t>Freitag 3 August 2018 16:37:00</w:t>
      </w:r>
    </w:ins>
    <w:ins w:id="6" w:author="Berthet Karine" w:date="2018-08-03T16:32:00Z">
      <w:del w:id="7" w:author="Memminger-Wäsch Andrea" w:date="2018-08-06T08:47:00Z">
        <w:r w:rsidR="005A3F55" w:rsidDel="000935B1">
          <w:rPr>
            <w:noProof/>
          </w:rPr>
          <w:delText>Mittwoch 1 August 2018 11:34:00</w:delText>
        </w:r>
      </w:del>
    </w:ins>
    <w:del w:id="8" w:author="Memminger-Wäsch Andrea" w:date="2018-08-06T08:47:00Z">
      <w:r w:rsidR="009E3FF6" w:rsidDel="000935B1">
        <w:rPr>
          <w:noProof/>
        </w:rPr>
        <w:delText>Mittwoch 1 August 2018 09:15:00</w:delText>
      </w:r>
    </w:del>
    <w:r>
      <w:fldChar w:fldCharType="end"/>
    </w:r>
    <w:r w:rsidR="00B068AD">
      <w:t>/</w:t>
    </w:r>
    <w:fldSimple w:instr=" AUTHOR  \* MERGEFORMAT ">
      <w:r w:rsidR="00426380">
        <w:rPr>
          <w:noProof/>
        </w:rPr>
        <w:t>Baumer</w:t>
      </w:r>
    </w:fldSimple>
    <w:r w:rsidR="00B068AD">
      <w:tab/>
    </w:r>
    <w:r w:rsidR="00B068AD">
      <w:tab/>
      <w:t>Frauenfeld, Suisse</w:t>
    </w:r>
  </w:p>
  <w:p w14:paraId="553654A2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F5768" w14:textId="77777777" w:rsidR="00BD0B47" w:rsidRDefault="00BD0B47">
      <w:r>
        <w:separator/>
      </w:r>
    </w:p>
  </w:footnote>
  <w:footnote w:type="continuationSeparator" w:id="0">
    <w:p w14:paraId="4BF2636D" w14:textId="77777777" w:rsidR="00BD0B47" w:rsidRDefault="00BD0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150F9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de-CH"/>
      </w:rPr>
      <w:drawing>
        <wp:inline distT="0" distB="0" distL="0" distR="0" wp14:anchorId="73034A00" wp14:editId="603AE05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eastAsia="de-CH"/>
      </w:rPr>
      <w:drawing>
        <wp:inline distT="0" distB="0" distL="0" distR="0" wp14:anchorId="4DBCD9F2" wp14:editId="6101F42D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rthet Karine">
    <w15:presenceInfo w15:providerId="AD" w15:userId="S-1-5-21-4141077548-191378913-2012948378-96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09A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35B1"/>
    <w:rsid w:val="00095264"/>
    <w:rsid w:val="00097970"/>
    <w:rsid w:val="00097DD2"/>
    <w:rsid w:val="000B4DDB"/>
    <w:rsid w:val="000C2765"/>
    <w:rsid w:val="000C360B"/>
    <w:rsid w:val="000C523E"/>
    <w:rsid w:val="000C7D58"/>
    <w:rsid w:val="000D342E"/>
    <w:rsid w:val="000E0643"/>
    <w:rsid w:val="000F1FED"/>
    <w:rsid w:val="000F6DFA"/>
    <w:rsid w:val="00106CC0"/>
    <w:rsid w:val="00110207"/>
    <w:rsid w:val="00114804"/>
    <w:rsid w:val="00124500"/>
    <w:rsid w:val="0013400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D7F8A"/>
    <w:rsid w:val="001E7A84"/>
    <w:rsid w:val="001F5872"/>
    <w:rsid w:val="001F5CFA"/>
    <w:rsid w:val="00202183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47EC1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441E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5069F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26380"/>
    <w:rsid w:val="00431FE4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2612"/>
    <w:rsid w:val="004F4434"/>
    <w:rsid w:val="004F726A"/>
    <w:rsid w:val="004F7E62"/>
    <w:rsid w:val="00500B82"/>
    <w:rsid w:val="00514B0F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5F49"/>
    <w:rsid w:val="005867AE"/>
    <w:rsid w:val="00590E14"/>
    <w:rsid w:val="00594094"/>
    <w:rsid w:val="005955CB"/>
    <w:rsid w:val="00595AFF"/>
    <w:rsid w:val="005975FB"/>
    <w:rsid w:val="005A1635"/>
    <w:rsid w:val="005A3F55"/>
    <w:rsid w:val="005B6778"/>
    <w:rsid w:val="005C1D79"/>
    <w:rsid w:val="005C4013"/>
    <w:rsid w:val="005C5413"/>
    <w:rsid w:val="005C623E"/>
    <w:rsid w:val="005C770D"/>
    <w:rsid w:val="005D1547"/>
    <w:rsid w:val="005D2F7E"/>
    <w:rsid w:val="005D448E"/>
    <w:rsid w:val="005E0996"/>
    <w:rsid w:val="005E4D3F"/>
    <w:rsid w:val="005F6F10"/>
    <w:rsid w:val="00603398"/>
    <w:rsid w:val="0060368B"/>
    <w:rsid w:val="00606786"/>
    <w:rsid w:val="00612C96"/>
    <w:rsid w:val="00615602"/>
    <w:rsid w:val="00616746"/>
    <w:rsid w:val="00620C62"/>
    <w:rsid w:val="00621D67"/>
    <w:rsid w:val="00633ECC"/>
    <w:rsid w:val="0064043E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066A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4EC7"/>
    <w:rsid w:val="007A5BCD"/>
    <w:rsid w:val="007B1C88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C5B35"/>
    <w:rsid w:val="008D0576"/>
    <w:rsid w:val="008D3C11"/>
    <w:rsid w:val="008D4EC8"/>
    <w:rsid w:val="008D5145"/>
    <w:rsid w:val="008D5276"/>
    <w:rsid w:val="008E23DE"/>
    <w:rsid w:val="008E6D89"/>
    <w:rsid w:val="008F3F87"/>
    <w:rsid w:val="00903B1F"/>
    <w:rsid w:val="00922EA3"/>
    <w:rsid w:val="00923462"/>
    <w:rsid w:val="009251B4"/>
    <w:rsid w:val="009274F2"/>
    <w:rsid w:val="00927878"/>
    <w:rsid w:val="00931320"/>
    <w:rsid w:val="009371DC"/>
    <w:rsid w:val="009465A3"/>
    <w:rsid w:val="00960872"/>
    <w:rsid w:val="009633B6"/>
    <w:rsid w:val="00963B9A"/>
    <w:rsid w:val="00963F21"/>
    <w:rsid w:val="00967615"/>
    <w:rsid w:val="00977539"/>
    <w:rsid w:val="0098158F"/>
    <w:rsid w:val="00981741"/>
    <w:rsid w:val="00981973"/>
    <w:rsid w:val="00982434"/>
    <w:rsid w:val="00991F73"/>
    <w:rsid w:val="009B56C6"/>
    <w:rsid w:val="009C733C"/>
    <w:rsid w:val="009D48C3"/>
    <w:rsid w:val="009D7AE4"/>
    <w:rsid w:val="009E141A"/>
    <w:rsid w:val="009E3FF6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4017"/>
    <w:rsid w:val="00A54BA1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39F0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B47"/>
    <w:rsid w:val="00BD0FC4"/>
    <w:rsid w:val="00BF27CE"/>
    <w:rsid w:val="00BF6AFD"/>
    <w:rsid w:val="00C0095C"/>
    <w:rsid w:val="00C021A7"/>
    <w:rsid w:val="00C325B6"/>
    <w:rsid w:val="00C34061"/>
    <w:rsid w:val="00C36E7E"/>
    <w:rsid w:val="00C45B61"/>
    <w:rsid w:val="00C555FB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B05"/>
    <w:rsid w:val="00CA0FA3"/>
    <w:rsid w:val="00CA1312"/>
    <w:rsid w:val="00CA2769"/>
    <w:rsid w:val="00CA548E"/>
    <w:rsid w:val="00CB1E03"/>
    <w:rsid w:val="00CC2617"/>
    <w:rsid w:val="00CC37E4"/>
    <w:rsid w:val="00CC4BC6"/>
    <w:rsid w:val="00CD5CF3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6603A"/>
    <w:rsid w:val="00D7385A"/>
    <w:rsid w:val="00D73B0B"/>
    <w:rsid w:val="00D81A44"/>
    <w:rsid w:val="00D831A1"/>
    <w:rsid w:val="00D86679"/>
    <w:rsid w:val="00D9076C"/>
    <w:rsid w:val="00D91BAC"/>
    <w:rsid w:val="00DA66DD"/>
    <w:rsid w:val="00DC3BDC"/>
    <w:rsid w:val="00DC4753"/>
    <w:rsid w:val="00DD1F2B"/>
    <w:rsid w:val="00DD697F"/>
    <w:rsid w:val="00DE178E"/>
    <w:rsid w:val="00DE2BB7"/>
    <w:rsid w:val="00DE631F"/>
    <w:rsid w:val="00DE6C24"/>
    <w:rsid w:val="00DF399E"/>
    <w:rsid w:val="00DF4AE4"/>
    <w:rsid w:val="00DF4E68"/>
    <w:rsid w:val="00E355E3"/>
    <w:rsid w:val="00E35D19"/>
    <w:rsid w:val="00E42576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64B9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/>
    <o:shapelayout v:ext="edit">
      <o:idmap v:ext="edit" data="1"/>
    </o:shapelayout>
  </w:shapeDefaults>
  <w:decimalSymbol w:val="."/>
  <w:listSeparator w:val=";"/>
  <w14:docId w14:val="031D7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://www.baumer.com/" TargetMode="Externa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B949F-AD0A-4E7C-AB6C-E9998A75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56C2BAB1.dotm</Template>
  <TotalTime>0</TotalTime>
  <Pages>2</Pages>
  <Words>604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Baumer | Presse-Information</vt:lpstr>
      <vt:lpstr>Baumer | Presse-Information</vt:lpstr>
    </vt:vector>
  </TitlesOfParts>
  <Manager>S. Diepenbrock</Manager>
  <Company>Baumer Management Services AG</Company>
  <LinksUpToDate>false</LinksUpToDate>
  <CharactersWithSpaces>4345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Memminger-Wäsch Andrea</cp:lastModifiedBy>
  <cp:revision>3</cp:revision>
  <cp:lastPrinted>2018-07-19T06:56:00Z</cp:lastPrinted>
  <dcterms:created xsi:type="dcterms:W3CDTF">2018-08-06T06:51:00Z</dcterms:created>
  <dcterms:modified xsi:type="dcterms:W3CDTF">2018-08-06T07:12:00Z</dcterms:modified>
</cp:coreProperties>
</file>