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7714B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F57714C" w14:textId="77777777" w:rsidR="00812F6F" w:rsidRPr="00832110" w:rsidRDefault="00812F6F" w:rsidP="00812F6F">
      <w:pPr>
        <w:pStyle w:val="BaumerFliesstext"/>
      </w:pPr>
    </w:p>
    <w:p w14:paraId="7F57714D" w14:textId="77777777" w:rsidR="00812F6F" w:rsidRPr="00832110" w:rsidRDefault="00812F6F" w:rsidP="00812F6F">
      <w:pPr>
        <w:pStyle w:val="BaumerFliesstext"/>
      </w:pPr>
    </w:p>
    <w:p w14:paraId="7F57714E" w14:textId="1E2BFD87" w:rsidR="00615602" w:rsidRPr="00832110" w:rsidRDefault="0028154B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D966A3">
        <w:rPr>
          <w:b/>
          <w:bCs/>
          <w:iCs/>
          <w:sz w:val="28"/>
          <w:szCs w:val="28"/>
        </w:rPr>
        <w:t>Der Milliliter macht den Unterschied</w:t>
      </w:r>
      <w:r w:rsidR="003D09C0" w:rsidRPr="00D966A3">
        <w:rPr>
          <w:b/>
          <w:bCs/>
          <w:iCs/>
          <w:sz w:val="28"/>
          <w:szCs w:val="28"/>
        </w:rPr>
        <w:t>:</w:t>
      </w:r>
      <w:r w:rsidR="003D09C0">
        <w:rPr>
          <w:b/>
          <w:bCs/>
          <w:iCs/>
          <w:sz w:val="28"/>
          <w:szCs w:val="28"/>
        </w:rPr>
        <w:t xml:space="preserve"> Kosten sparen mit den präzisen magnetisch induktiven Durchflusssensoren von Baumer</w:t>
      </w:r>
    </w:p>
    <w:p w14:paraId="7F57714F" w14:textId="77777777" w:rsidR="00247813" w:rsidRPr="00832110" w:rsidRDefault="00247813" w:rsidP="00247813">
      <w:pPr>
        <w:jc w:val="right"/>
      </w:pPr>
    </w:p>
    <w:p w14:paraId="25C2E8E8" w14:textId="58910111" w:rsidR="002F61F7" w:rsidRDefault="00901595" w:rsidP="008A13A1">
      <w:pPr>
        <w:pStyle w:val="BaumerFliesstext"/>
        <w:spacing w:before="240" w:line="360" w:lineRule="auto"/>
        <w:rPr>
          <w:szCs w:val="20"/>
        </w:rPr>
      </w:pPr>
      <w:r w:rsidRPr="00901595">
        <w:rPr>
          <w:noProof/>
          <w:szCs w:val="20"/>
          <w:lang w:val="de-DE" w:eastAsia="zh-CN"/>
        </w:rPr>
        <w:drawing>
          <wp:anchor distT="0" distB="0" distL="114300" distR="114300" simplePos="0" relativeHeight="251662336" behindDoc="1" locked="0" layoutInCell="1" allowOverlap="1" wp14:anchorId="50F841AC" wp14:editId="0C7225EE">
            <wp:simplePos x="0" y="0"/>
            <wp:positionH relativeFrom="column">
              <wp:posOffset>3641725</wp:posOffset>
            </wp:positionH>
            <wp:positionV relativeFrom="paragraph">
              <wp:posOffset>184150</wp:posOffset>
            </wp:positionV>
            <wp:extent cx="2475230" cy="1814830"/>
            <wp:effectExtent l="0" t="0" r="1270" b="0"/>
            <wp:wrapTight wrapText="bothSides">
              <wp:wrapPolygon edited="0">
                <wp:start x="0" y="0"/>
                <wp:lineTo x="0" y="21313"/>
                <wp:lineTo x="21445" y="21313"/>
                <wp:lineTo x="21445" y="0"/>
                <wp:lineTo x="0" y="0"/>
              </wp:wrapPolygon>
            </wp:wrapTight>
            <wp:docPr id="1" name="Grafik 1" descr="C:\Users\chrf\Desktop\Baumer_Photo_PF75H_PF55S_8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Photo_PF75H_PF55S_878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832110">
        <w:rPr>
          <w:szCs w:val="20"/>
          <w:highlight w:val="yellow"/>
        </w:rPr>
        <w:t>(</w:t>
      </w:r>
      <w:r w:rsidR="00F162E9" w:rsidRPr="00832110">
        <w:rPr>
          <w:szCs w:val="20"/>
          <w:highlight w:val="yellow"/>
        </w:rPr>
        <w:t>TT</w:t>
      </w:r>
      <w:r w:rsidR="00F168ED" w:rsidRPr="00832110">
        <w:rPr>
          <w:szCs w:val="20"/>
          <w:highlight w:val="yellow"/>
        </w:rPr>
        <w:t>.</w:t>
      </w:r>
      <w:r w:rsidR="00F162E9" w:rsidRPr="00832110">
        <w:rPr>
          <w:szCs w:val="20"/>
          <w:highlight w:val="yellow"/>
        </w:rPr>
        <w:t>MM</w:t>
      </w:r>
      <w:r w:rsidR="00F168ED" w:rsidRPr="00832110">
        <w:rPr>
          <w:szCs w:val="20"/>
          <w:highlight w:val="yellow"/>
        </w:rPr>
        <w:t>.</w:t>
      </w:r>
      <w:r w:rsidR="00F162E9" w:rsidRPr="00832110">
        <w:rPr>
          <w:szCs w:val="20"/>
          <w:highlight w:val="yellow"/>
        </w:rPr>
        <w:t>JJJJ</w:t>
      </w:r>
      <w:r w:rsidR="00D73B0B" w:rsidRPr="00832110">
        <w:rPr>
          <w:szCs w:val="20"/>
          <w:highlight w:val="yellow"/>
        </w:rPr>
        <w:t>)</w:t>
      </w:r>
      <w:r w:rsidR="00FF3BB6" w:rsidRPr="00832110">
        <w:rPr>
          <w:szCs w:val="20"/>
        </w:rPr>
        <w:t xml:space="preserve"> </w:t>
      </w:r>
      <w:r w:rsidR="00452024">
        <w:rPr>
          <w:szCs w:val="20"/>
        </w:rPr>
        <w:t>Volumen</w:t>
      </w:r>
      <w:r w:rsidR="00341950">
        <w:rPr>
          <w:szCs w:val="20"/>
        </w:rPr>
        <w:t>strom</w:t>
      </w:r>
      <w:r w:rsidR="00452024">
        <w:rPr>
          <w:szCs w:val="20"/>
        </w:rPr>
        <w:t xml:space="preserve">-, </w:t>
      </w:r>
      <w:r w:rsidR="00341950">
        <w:rPr>
          <w:szCs w:val="20"/>
        </w:rPr>
        <w:t>Fliessg</w:t>
      </w:r>
      <w:r w:rsidR="00452024">
        <w:rPr>
          <w:szCs w:val="20"/>
        </w:rPr>
        <w:t xml:space="preserve">eschwindigkeits- und Temperaturmessung </w:t>
      </w:r>
      <w:r w:rsidR="005B1AF4">
        <w:rPr>
          <w:szCs w:val="20"/>
        </w:rPr>
        <w:t xml:space="preserve">– drei der wichtigsten Grössen zur </w:t>
      </w:r>
      <w:r w:rsidR="00341950">
        <w:rPr>
          <w:szCs w:val="20"/>
        </w:rPr>
        <w:t xml:space="preserve">effizienten </w:t>
      </w:r>
      <w:r w:rsidR="005B1AF4">
        <w:rPr>
          <w:szCs w:val="20"/>
        </w:rPr>
        <w:t>Prozess</w:t>
      </w:r>
      <w:r w:rsidR="00793E3B">
        <w:rPr>
          <w:szCs w:val="20"/>
        </w:rPr>
        <w:t>steuerung</w:t>
      </w:r>
      <w:r w:rsidR="005B1AF4">
        <w:rPr>
          <w:szCs w:val="20"/>
        </w:rPr>
        <w:t xml:space="preserve"> kombiniert in einem Sensor, dem magnetisch induktiven Durchflussmesser. Baumer präsentiert gleich zwei neue Produktfamilien: der kompakte PF55S für Industrieanwendungen sowie die PF75H/S</w:t>
      </w:r>
      <w:r w:rsidR="0028154B">
        <w:rPr>
          <w:szCs w:val="20"/>
        </w:rPr>
        <w:t>-Familie</w:t>
      </w:r>
      <w:r w:rsidR="005B1AF4">
        <w:rPr>
          <w:szCs w:val="20"/>
        </w:rPr>
        <w:t>. Letz</w:t>
      </w:r>
      <w:r w:rsidR="0028154B">
        <w:rPr>
          <w:szCs w:val="20"/>
        </w:rPr>
        <w:t xml:space="preserve">tere misst Medien bereits ab einer Leitfähigkeit von </w:t>
      </w:r>
      <w:r w:rsidR="0028154B">
        <w:t xml:space="preserve">5 µS/cm und </w:t>
      </w:r>
      <w:r w:rsidR="0028154B">
        <w:rPr>
          <w:szCs w:val="20"/>
        </w:rPr>
        <w:t>ist</w:t>
      </w:r>
      <w:r w:rsidR="005B1AF4">
        <w:rPr>
          <w:szCs w:val="20"/>
        </w:rPr>
        <w:t xml:space="preserve"> sowohl im Hygien</w:t>
      </w:r>
      <w:r w:rsidR="0028154B">
        <w:rPr>
          <w:szCs w:val="20"/>
        </w:rPr>
        <w:t>e</w:t>
      </w:r>
      <w:r w:rsidR="002F61F7">
        <w:rPr>
          <w:szCs w:val="20"/>
        </w:rPr>
        <w:t>- als auch im robusten Industried</w:t>
      </w:r>
      <w:r w:rsidR="0028154B">
        <w:rPr>
          <w:szCs w:val="20"/>
        </w:rPr>
        <w:t>esign erhältlich.</w:t>
      </w:r>
      <w:r w:rsidR="00AF63E2">
        <w:rPr>
          <w:szCs w:val="20"/>
        </w:rPr>
        <w:t xml:space="preserve"> Die Durchflussmesser eignen sich für hohe </w:t>
      </w:r>
      <w:r w:rsidR="00AF63E2" w:rsidRPr="00AF63E2">
        <w:rPr>
          <w:szCs w:val="20"/>
        </w:rPr>
        <w:t>Durchflussgeschwindigkeiten bis 10 m/s</w:t>
      </w:r>
      <w:r w:rsidR="00AF63E2">
        <w:rPr>
          <w:szCs w:val="20"/>
        </w:rPr>
        <w:t>.</w:t>
      </w:r>
    </w:p>
    <w:p w14:paraId="4DE2C2A4" w14:textId="77777777" w:rsidR="002F61F7" w:rsidRPr="002E4D71" w:rsidRDefault="002F61F7" w:rsidP="002F61F7">
      <w:pPr>
        <w:pStyle w:val="BaumerFliesstext"/>
        <w:spacing w:line="360" w:lineRule="auto"/>
        <w:rPr>
          <w:szCs w:val="20"/>
        </w:rPr>
      </w:pPr>
    </w:p>
    <w:p w14:paraId="57FC3DA4" w14:textId="5D2AC027" w:rsidR="0028154B" w:rsidRPr="0028154B" w:rsidRDefault="0063756F" w:rsidP="0028154B">
      <w:pPr>
        <w:pStyle w:val="BaumerFliesstext"/>
        <w:spacing w:line="360" w:lineRule="auto"/>
        <w:rPr>
          <w:b/>
          <w:szCs w:val="20"/>
        </w:rPr>
      </w:pPr>
      <w:r>
        <w:rPr>
          <w:b/>
          <w:szCs w:val="20"/>
        </w:rPr>
        <w:t>Der</w:t>
      </w:r>
      <w:r w:rsidR="00793E3B">
        <w:rPr>
          <w:b/>
          <w:szCs w:val="20"/>
        </w:rPr>
        <w:t xml:space="preserve"> Vorteil im Prozess:</w:t>
      </w:r>
      <w:r w:rsidR="0028154B" w:rsidRPr="0028154B">
        <w:rPr>
          <w:b/>
          <w:szCs w:val="20"/>
        </w:rPr>
        <w:t xml:space="preserve"> </w:t>
      </w:r>
      <w:r w:rsidR="00341950">
        <w:rPr>
          <w:b/>
          <w:szCs w:val="20"/>
        </w:rPr>
        <w:t xml:space="preserve">Exakte Dosierung. </w:t>
      </w:r>
      <w:r>
        <w:rPr>
          <w:b/>
          <w:szCs w:val="20"/>
        </w:rPr>
        <w:t>Kein Energieverlust. Kosten sparen.</w:t>
      </w:r>
    </w:p>
    <w:p w14:paraId="27B5B564" w14:textId="42CF7B6E" w:rsidR="001F4D3B" w:rsidRDefault="001F4D3B" w:rsidP="00603D42">
      <w:pPr>
        <w:pStyle w:val="BaumerFliesstext"/>
        <w:spacing w:line="360" w:lineRule="auto"/>
        <w:rPr>
          <w:szCs w:val="20"/>
        </w:rPr>
      </w:pPr>
      <w:r>
        <w:rPr>
          <w:szCs w:val="20"/>
        </w:rPr>
        <w:t>Die magnetisch induktiven Durchflusssensoren von Baumer ermöglichen dank ausgeklügelt</w:t>
      </w:r>
      <w:r w:rsidR="001C3615">
        <w:rPr>
          <w:szCs w:val="20"/>
        </w:rPr>
        <w:t xml:space="preserve">er Konstruktion des </w:t>
      </w:r>
      <w:proofErr w:type="spellStart"/>
      <w:r w:rsidR="001C3615">
        <w:rPr>
          <w:szCs w:val="20"/>
        </w:rPr>
        <w:t>Messaufnehmers</w:t>
      </w:r>
      <w:proofErr w:type="spellEnd"/>
      <w:r w:rsidR="001C3615">
        <w:rPr>
          <w:szCs w:val="20"/>
        </w:rPr>
        <w:t xml:space="preserve"> </w:t>
      </w:r>
      <w:r w:rsidR="00D966A3" w:rsidRPr="00D966A3">
        <w:rPr>
          <w:szCs w:val="20"/>
        </w:rPr>
        <w:t xml:space="preserve">besonders präzise, </w:t>
      </w:r>
      <w:r w:rsidR="00D67FBB">
        <w:rPr>
          <w:szCs w:val="20"/>
        </w:rPr>
        <w:t>langzeit</w:t>
      </w:r>
      <w:r w:rsidR="00D966A3" w:rsidRPr="00D966A3">
        <w:rPr>
          <w:szCs w:val="20"/>
        </w:rPr>
        <w:t>stabile und zuverlässige Messergebnisse mit einer Genauigkeit bis 0</w:t>
      </w:r>
      <w:r w:rsidR="00AE666C">
        <w:rPr>
          <w:szCs w:val="20"/>
        </w:rPr>
        <w:t xml:space="preserve">,2%. </w:t>
      </w:r>
      <w:r w:rsidR="00793E3B">
        <w:rPr>
          <w:szCs w:val="20"/>
        </w:rPr>
        <w:t>Basierend auf</w:t>
      </w:r>
      <w:r w:rsidR="00AE666C">
        <w:rPr>
          <w:szCs w:val="20"/>
        </w:rPr>
        <w:t xml:space="preserve"> </w:t>
      </w:r>
      <w:r w:rsidR="002669B5">
        <w:rPr>
          <w:szCs w:val="20"/>
        </w:rPr>
        <w:t xml:space="preserve">den </w:t>
      </w:r>
      <w:r w:rsidR="00AE666C">
        <w:rPr>
          <w:szCs w:val="20"/>
        </w:rPr>
        <w:t>hochgenauen Messungen</w:t>
      </w:r>
      <w:r w:rsidR="00D966A3" w:rsidRPr="00D966A3">
        <w:rPr>
          <w:szCs w:val="20"/>
        </w:rPr>
        <w:t xml:space="preserve"> des Volumens</w:t>
      </w:r>
      <w:r w:rsidR="00D67FBB">
        <w:rPr>
          <w:szCs w:val="20"/>
        </w:rPr>
        <w:t>troms</w:t>
      </w:r>
      <w:r w:rsidR="00D966A3" w:rsidRPr="00D966A3">
        <w:rPr>
          <w:szCs w:val="20"/>
        </w:rPr>
        <w:t xml:space="preserve"> und der Fliessgeschwindigkeit lassen sich </w:t>
      </w:r>
      <w:r w:rsidR="00042A1D">
        <w:rPr>
          <w:szCs w:val="20"/>
        </w:rPr>
        <w:t>Bestands-, Misch- und Dosierp</w:t>
      </w:r>
      <w:r w:rsidR="00D966A3">
        <w:rPr>
          <w:szCs w:val="20"/>
        </w:rPr>
        <w:t>roz</w:t>
      </w:r>
      <w:r w:rsidR="00793E3B">
        <w:rPr>
          <w:szCs w:val="20"/>
        </w:rPr>
        <w:t xml:space="preserve">esse </w:t>
      </w:r>
      <w:r w:rsidR="00D966A3" w:rsidRPr="00D966A3">
        <w:rPr>
          <w:szCs w:val="20"/>
        </w:rPr>
        <w:t>optimieren und besonde</w:t>
      </w:r>
      <w:r w:rsidR="00D966A3">
        <w:rPr>
          <w:szCs w:val="20"/>
        </w:rPr>
        <w:t>rs genau steuern. Dadurch können</w:t>
      </w:r>
      <w:r w:rsidR="00D966A3" w:rsidRPr="00D966A3">
        <w:rPr>
          <w:szCs w:val="20"/>
        </w:rPr>
        <w:t xml:space="preserve"> Ressourcen</w:t>
      </w:r>
      <w:r w:rsidR="00603D42">
        <w:rPr>
          <w:szCs w:val="20"/>
        </w:rPr>
        <w:t>,</w:t>
      </w:r>
      <w:r w:rsidR="00793E3B">
        <w:rPr>
          <w:szCs w:val="20"/>
        </w:rPr>
        <w:t xml:space="preserve"> wie </w:t>
      </w:r>
      <w:r w:rsidR="002669B5">
        <w:rPr>
          <w:szCs w:val="20"/>
        </w:rPr>
        <w:t>flüssige</w:t>
      </w:r>
      <w:r w:rsidR="00D966A3">
        <w:rPr>
          <w:szCs w:val="20"/>
        </w:rPr>
        <w:t xml:space="preserve"> Lebensmittel, Chemikalien oder Frisch- und Abwasser</w:t>
      </w:r>
      <w:r w:rsidR="00603D42">
        <w:rPr>
          <w:szCs w:val="20"/>
        </w:rPr>
        <w:t>,</w:t>
      </w:r>
      <w:r w:rsidR="00D966A3" w:rsidRPr="00D966A3">
        <w:rPr>
          <w:szCs w:val="20"/>
        </w:rPr>
        <w:t xml:space="preserve"> </w:t>
      </w:r>
      <w:r w:rsidR="002669B5">
        <w:rPr>
          <w:szCs w:val="20"/>
        </w:rPr>
        <w:t>auf den Punkt</w:t>
      </w:r>
      <w:r w:rsidR="00D966A3" w:rsidRPr="00D966A3">
        <w:rPr>
          <w:szCs w:val="20"/>
        </w:rPr>
        <w:t xml:space="preserve"> eingesetzt und Ressou</w:t>
      </w:r>
      <w:r w:rsidR="00D966A3">
        <w:rPr>
          <w:szCs w:val="20"/>
        </w:rPr>
        <w:t xml:space="preserve">rcenverschwendungen minimiert werden. </w:t>
      </w:r>
      <w:r w:rsidR="002669B5">
        <w:rPr>
          <w:szCs w:val="20"/>
        </w:rPr>
        <w:t xml:space="preserve">Die kernlosen Luftspulen erzeugen ein stabiles, temperaturunabhängiges Magnetfeld. </w:t>
      </w:r>
      <w:r w:rsidR="00D966A3">
        <w:rPr>
          <w:szCs w:val="20"/>
        </w:rPr>
        <w:t xml:space="preserve">Zur effizienten Prozesssteuerung trägt </w:t>
      </w:r>
      <w:r w:rsidR="002669B5">
        <w:rPr>
          <w:szCs w:val="20"/>
        </w:rPr>
        <w:t xml:space="preserve">dabei </w:t>
      </w:r>
      <w:r w:rsidR="00D67FBB">
        <w:rPr>
          <w:szCs w:val="20"/>
        </w:rPr>
        <w:t xml:space="preserve">die stabile Performance </w:t>
      </w:r>
      <w:r w:rsidR="002669B5">
        <w:rPr>
          <w:szCs w:val="20"/>
        </w:rPr>
        <w:t xml:space="preserve">bei </w:t>
      </w:r>
      <w:r w:rsidR="00603D42">
        <w:rPr>
          <w:szCs w:val="20"/>
        </w:rPr>
        <w:t>durchgängige</w:t>
      </w:r>
      <w:r w:rsidR="002669B5">
        <w:rPr>
          <w:szCs w:val="20"/>
        </w:rPr>
        <w:t>m</w:t>
      </w:r>
      <w:r w:rsidR="00603D42">
        <w:rPr>
          <w:szCs w:val="20"/>
        </w:rPr>
        <w:t xml:space="preserve"> </w:t>
      </w:r>
      <w:proofErr w:type="spellStart"/>
      <w:r w:rsidR="00D966A3">
        <w:rPr>
          <w:szCs w:val="20"/>
        </w:rPr>
        <w:t>Messrohr</w:t>
      </w:r>
      <w:proofErr w:type="spellEnd"/>
      <w:r w:rsidR="00D966A3">
        <w:rPr>
          <w:szCs w:val="20"/>
        </w:rPr>
        <w:t xml:space="preserve"> ohne Verengung oder Einbauten der PF75-Familie bei. Dadurch entste</w:t>
      </w:r>
      <w:r w:rsidR="00B70CF6">
        <w:rPr>
          <w:szCs w:val="20"/>
        </w:rPr>
        <w:t xml:space="preserve">ht im System kein Druckverlust und </w:t>
      </w:r>
      <w:r w:rsidR="00D966A3">
        <w:rPr>
          <w:szCs w:val="20"/>
        </w:rPr>
        <w:t xml:space="preserve">die Pumpenleistung </w:t>
      </w:r>
      <w:r w:rsidR="00B70CF6">
        <w:rPr>
          <w:szCs w:val="20"/>
        </w:rPr>
        <w:t>und somit auch der Energieverbrauch können optimal gesteuert werden.</w:t>
      </w:r>
      <w:r w:rsidR="00603D42">
        <w:rPr>
          <w:szCs w:val="20"/>
        </w:rPr>
        <w:t xml:space="preserve"> </w:t>
      </w:r>
    </w:p>
    <w:p w14:paraId="71877EA6" w14:textId="77777777" w:rsidR="001F4D3B" w:rsidRDefault="001F4D3B" w:rsidP="0028154B">
      <w:pPr>
        <w:pStyle w:val="BaumerFliesstext"/>
        <w:spacing w:line="360" w:lineRule="auto"/>
        <w:rPr>
          <w:szCs w:val="20"/>
        </w:rPr>
      </w:pPr>
    </w:p>
    <w:p w14:paraId="1261E52E" w14:textId="3BC0584F" w:rsidR="00603D42" w:rsidRPr="00603D42" w:rsidRDefault="00603D42" w:rsidP="00603D42">
      <w:pPr>
        <w:pStyle w:val="BaumerFliesstext"/>
        <w:spacing w:line="360" w:lineRule="auto"/>
        <w:rPr>
          <w:b/>
          <w:szCs w:val="20"/>
        </w:rPr>
      </w:pPr>
      <w:r w:rsidRPr="00603D42">
        <w:rPr>
          <w:b/>
          <w:szCs w:val="20"/>
        </w:rPr>
        <w:t>Alle Informationen auf einen Blick</w:t>
      </w:r>
      <w:r>
        <w:rPr>
          <w:b/>
          <w:szCs w:val="20"/>
        </w:rPr>
        <w:t xml:space="preserve"> </w:t>
      </w:r>
    </w:p>
    <w:p w14:paraId="1E23535A" w14:textId="2057BE17" w:rsidR="00DF6C43" w:rsidRDefault="00EA276F" w:rsidP="00DF6C43">
      <w:pPr>
        <w:pStyle w:val="BaumerFliesstext"/>
        <w:spacing w:line="360" w:lineRule="auto"/>
        <w:rPr>
          <w:szCs w:val="20"/>
        </w:rPr>
      </w:pPr>
      <w:r>
        <w:rPr>
          <w:szCs w:val="20"/>
        </w:rPr>
        <w:t xml:space="preserve">Die Durchflussmesser PF75H/S sind optional mit dem von Baumer bekannten </w:t>
      </w:r>
      <w:r w:rsidR="00603D42" w:rsidRPr="00603D42">
        <w:rPr>
          <w:szCs w:val="20"/>
        </w:rPr>
        <w:t>D</w:t>
      </w:r>
      <w:r>
        <w:rPr>
          <w:szCs w:val="20"/>
        </w:rPr>
        <w:t>isplay</w:t>
      </w:r>
      <w:r w:rsidR="00990637">
        <w:rPr>
          <w:szCs w:val="20"/>
        </w:rPr>
        <w:t xml:space="preserve"> der </w:t>
      </w:r>
      <w:proofErr w:type="spellStart"/>
      <w:r w:rsidR="00990637">
        <w:rPr>
          <w:szCs w:val="20"/>
        </w:rPr>
        <w:t>CombiSeries</w:t>
      </w:r>
      <w:proofErr w:type="spellEnd"/>
      <w:r>
        <w:rPr>
          <w:szCs w:val="20"/>
        </w:rPr>
        <w:t xml:space="preserve"> erhältlich. B</w:t>
      </w:r>
      <w:r w:rsidR="00603D42" w:rsidRPr="00603D42">
        <w:rPr>
          <w:szCs w:val="20"/>
        </w:rPr>
        <w:t xml:space="preserve">ei der immer komplexer und anspruchsvoller werdenden Prozessüberwachung und -kontrolle, </w:t>
      </w:r>
      <w:r>
        <w:rPr>
          <w:szCs w:val="20"/>
        </w:rPr>
        <w:t xml:space="preserve">ermöglicht das Display </w:t>
      </w:r>
      <w:r w:rsidR="00603D42" w:rsidRPr="00603D42">
        <w:rPr>
          <w:szCs w:val="20"/>
        </w:rPr>
        <w:t>eine einfache und gleichzeitig effizi</w:t>
      </w:r>
      <w:r>
        <w:rPr>
          <w:szCs w:val="20"/>
        </w:rPr>
        <w:t xml:space="preserve">ente Überwachung der </w:t>
      </w:r>
      <w:r w:rsidR="002669B5">
        <w:rPr>
          <w:szCs w:val="20"/>
        </w:rPr>
        <w:t xml:space="preserve"> Messwerte, inklusive der Indikation von Alarmgrenzen. Über das Touch-Display kann der Sensor direkt eingestellt werden.</w:t>
      </w:r>
      <w:r w:rsidR="00DF6C43">
        <w:rPr>
          <w:szCs w:val="20"/>
        </w:rPr>
        <w:t xml:space="preserve"> Sämtliche benötigte Informationen werden so angezeigt, dass sie auf einen Blick erfasst werden können </w:t>
      </w:r>
      <w:r w:rsidR="00DF6C43" w:rsidRPr="00603D42">
        <w:rPr>
          <w:szCs w:val="20"/>
        </w:rPr>
        <w:t xml:space="preserve">– selbst aus grösseren Entfernungen. </w:t>
      </w:r>
      <w:r w:rsidR="00DF6C43">
        <w:rPr>
          <w:szCs w:val="20"/>
        </w:rPr>
        <w:t>Die Vorteile liegen auf der Hand: d</w:t>
      </w:r>
      <w:r w:rsidR="00DF6C43" w:rsidRPr="00603D42">
        <w:rPr>
          <w:szCs w:val="20"/>
        </w:rPr>
        <w:t xml:space="preserve">as Display ermöglicht eine einheitliche </w:t>
      </w:r>
      <w:r w:rsidR="00DF6C43" w:rsidRPr="00603D42">
        <w:rPr>
          <w:szCs w:val="20"/>
        </w:rPr>
        <w:lastRenderedPageBreak/>
        <w:t xml:space="preserve">Bedienung und Prozessüberwachung über die gesamte </w:t>
      </w:r>
      <w:proofErr w:type="spellStart"/>
      <w:r w:rsidR="00DF6C43" w:rsidRPr="00603D42">
        <w:rPr>
          <w:szCs w:val="20"/>
        </w:rPr>
        <w:t>CombiSeries</w:t>
      </w:r>
      <w:proofErr w:type="spellEnd"/>
      <w:r w:rsidR="00DF6C43" w:rsidRPr="00603D42">
        <w:rPr>
          <w:szCs w:val="20"/>
        </w:rPr>
        <w:t xml:space="preserve"> Produktreihe </w:t>
      </w:r>
      <w:r w:rsidR="00990637" w:rsidRPr="00990637">
        <w:rPr>
          <w:szCs w:val="20"/>
        </w:rPr>
        <w:t>mit Temperatur-, Druck-, Leitfähigkeits- und Durchflussmessung hinweg.</w:t>
      </w:r>
    </w:p>
    <w:p w14:paraId="105B57C9" w14:textId="36D58E26" w:rsidR="00DF6C43" w:rsidRDefault="00DF6C43" w:rsidP="00DF6C43">
      <w:pPr>
        <w:pStyle w:val="BaumerFliesstext"/>
        <w:spacing w:line="360" w:lineRule="auto"/>
        <w:rPr>
          <w:szCs w:val="20"/>
        </w:rPr>
      </w:pPr>
    </w:p>
    <w:p w14:paraId="39BB2145" w14:textId="115B91A1" w:rsidR="00DF6C43" w:rsidRDefault="00DF6C43" w:rsidP="00DF6C43">
      <w:pPr>
        <w:pStyle w:val="BaumerFliesstext"/>
        <w:spacing w:line="360" w:lineRule="auto"/>
        <w:rPr>
          <w:szCs w:val="20"/>
        </w:rPr>
      </w:pPr>
      <w:r>
        <w:rPr>
          <w:szCs w:val="20"/>
        </w:rPr>
        <w:t xml:space="preserve">Die magnetisch induktiven Durchflusssensoren von Baumer </w:t>
      </w:r>
      <w:r>
        <w:t>sind mit allen gängigen Prozessanschlüssen für hygienische und industrielle</w:t>
      </w:r>
      <w:r w:rsidR="00AE666C">
        <w:t xml:space="preserve"> Applikationen</w:t>
      </w:r>
      <w:r w:rsidR="00042A1D">
        <w:t xml:space="preserve"> mit massgeschneiderten, temperatur- und vakuumfesten</w:t>
      </w:r>
      <w:r w:rsidR="002F61F7">
        <w:t xml:space="preserve"> Liner </w:t>
      </w:r>
      <w:r w:rsidR="00042A1D">
        <w:t>für sämtliche Medien</w:t>
      </w:r>
      <w:r>
        <w:t xml:space="preserve"> sow</w:t>
      </w:r>
      <w:r w:rsidR="00AE666C">
        <w:t>ie einer grossen Auswahl an Rohrd</w:t>
      </w:r>
      <w:r w:rsidR="00990637">
        <w:t>urchmessern von DN</w:t>
      </w:r>
      <w:r>
        <w:t xml:space="preserve">3 bis </w:t>
      </w:r>
      <w:r w:rsidR="00990637">
        <w:t>DN</w:t>
      </w:r>
      <w:r>
        <w:t xml:space="preserve">250 erhältlich. </w:t>
      </w:r>
      <w:r w:rsidR="00AF63E2">
        <w:t>Die Konfiguration der</w:t>
      </w:r>
      <w:r w:rsidRPr="00DF6C43">
        <w:t xml:space="preserve"> Durchfluss</w:t>
      </w:r>
      <w:r w:rsidR="00AF63E2">
        <w:t xml:space="preserve">messer </w:t>
      </w:r>
      <w:r w:rsidRPr="00DF6C43">
        <w:t>erfolgt über die Bedien- und Steuerungssoftware</w:t>
      </w:r>
      <w:r w:rsidR="00AF63E2">
        <w:t xml:space="preserve"> BCP</w:t>
      </w:r>
      <w:r w:rsidRPr="00DF6C43">
        <w:t xml:space="preserve">. </w:t>
      </w:r>
    </w:p>
    <w:p w14:paraId="5A7A8399" w14:textId="6293EBF4" w:rsidR="00DF6C43" w:rsidRDefault="00DF6C43" w:rsidP="00603D42">
      <w:pPr>
        <w:pStyle w:val="BaumerFliesstext"/>
        <w:spacing w:line="360" w:lineRule="auto"/>
        <w:rPr>
          <w:szCs w:val="20"/>
        </w:rPr>
      </w:pPr>
    </w:p>
    <w:p w14:paraId="7F577152" w14:textId="21C48F3B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Weitere Informationen: www.baumer.com/</w:t>
      </w:r>
      <w:r w:rsidR="00AF63E2" w:rsidRPr="00990637">
        <w:rPr>
          <w:szCs w:val="20"/>
        </w:rPr>
        <w:t>magmeter</w:t>
      </w:r>
    </w:p>
    <w:p w14:paraId="7F577154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F577156" w14:textId="22CCD207" w:rsidR="00454D57" w:rsidRDefault="009371DC" w:rsidP="00D73B0B">
      <w:pPr>
        <w:pStyle w:val="BaumerFliesstext"/>
        <w:tabs>
          <w:tab w:val="left" w:pos="3408"/>
        </w:tabs>
        <w:spacing w:before="120" w:line="360" w:lineRule="auto"/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AE666C">
        <w:rPr>
          <w:iCs/>
          <w:szCs w:val="20"/>
        </w:rPr>
        <w:t>D</w:t>
      </w:r>
      <w:r w:rsidR="00AE666C">
        <w:t xml:space="preserve">ie magnetisch induktiven Durchflusssensoren von Baumer ermöglichen </w:t>
      </w:r>
      <w:r w:rsidR="00E7761E">
        <w:t xml:space="preserve">dank sehr genauen, zuverlässigen und reproduzierbaren Messergebnissen </w:t>
      </w:r>
      <w:r w:rsidR="00AE666C">
        <w:t>eine effiziente Prozessüberwachung</w:t>
      </w:r>
      <w:r w:rsidR="00E7761E">
        <w:t>.</w:t>
      </w:r>
    </w:p>
    <w:p w14:paraId="41AF236D" w14:textId="3489091E" w:rsidR="00E7761E" w:rsidRPr="00832110" w:rsidRDefault="00E7761E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F577157" w14:textId="3E697D36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</w:t>
      </w:r>
      <w:r w:rsidRPr="002F61F7">
        <w:rPr>
          <w:sz w:val="16"/>
          <w:szCs w:val="16"/>
        </w:rPr>
        <w:t>.</w:t>
      </w:r>
      <w:r w:rsidR="000C2765" w:rsidRPr="002F61F7">
        <w:rPr>
          <w:sz w:val="16"/>
          <w:szCs w:val="16"/>
        </w:rPr>
        <w:t xml:space="preserve"> </w:t>
      </w:r>
      <w:r w:rsidR="002F61F7" w:rsidRPr="002F61F7">
        <w:rPr>
          <w:sz w:val="16"/>
          <w:szCs w:val="16"/>
        </w:rPr>
        <w:t>2872</w:t>
      </w:r>
      <w:r w:rsidR="004F726A" w:rsidRPr="00832110">
        <w:rPr>
          <w:sz w:val="16"/>
          <w:szCs w:val="16"/>
        </w:rPr>
        <w:t xml:space="preserve"> </w:t>
      </w:r>
    </w:p>
    <w:p w14:paraId="7F577158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F577159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F57715A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F57715B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</w:t>
      </w:r>
      <w:r w:rsidR="002E4D71">
        <w:rPr>
          <w:kern w:val="20"/>
          <w:sz w:val="16"/>
          <w:szCs w:val="16"/>
        </w:rPr>
        <w:t>ilienunternehmen ist mit rund 2.7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F57715C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F57715D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CA1312" w:rsidRPr="00793E3B" w14:paraId="7F577171" w14:textId="77777777" w:rsidTr="00D06A30">
        <w:tc>
          <w:tcPr>
            <w:tcW w:w="3369" w:type="dxa"/>
            <w:shd w:val="clear" w:color="auto" w:fill="auto"/>
          </w:tcPr>
          <w:p w14:paraId="7F57715E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5476806D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René Imhof</w:t>
            </w:r>
          </w:p>
          <w:p w14:paraId="6129B727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Baumer Group</w:t>
            </w:r>
          </w:p>
          <w:p w14:paraId="1864400B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Phone +41 (0)52 728 11 22</w:t>
            </w:r>
          </w:p>
          <w:p w14:paraId="58F9968C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Fax     +41 (0)52 728 11 44</w:t>
            </w:r>
          </w:p>
          <w:p w14:paraId="7A116DAB" w14:textId="77777777" w:rsidR="00E84344" w:rsidRPr="004728D5" w:rsidRDefault="00E84344" w:rsidP="00E84344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rimhof@baumer.com</w:t>
            </w:r>
          </w:p>
          <w:p w14:paraId="7F577165" w14:textId="09A94025" w:rsidR="00CA1312" w:rsidRPr="002E4D71" w:rsidRDefault="00E84344" w:rsidP="00E84344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4728D5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F577166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F577167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7F577168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7F577169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B405C0">
              <w:rPr>
                <w:sz w:val="16"/>
                <w:szCs w:val="16"/>
                <w:lang w:val="fr-FR"/>
              </w:rPr>
              <w:t xml:space="preserve">+49 </w:t>
            </w:r>
            <w:r w:rsidR="00B405C0">
              <w:rPr>
                <w:sz w:val="16"/>
                <w:szCs w:val="16"/>
                <w:lang w:val="fr-FR"/>
              </w:rPr>
              <w:t>(0)</w:t>
            </w:r>
            <w:r w:rsidR="00B405C0" w:rsidRPr="00B405C0">
              <w:rPr>
                <w:sz w:val="16"/>
                <w:szCs w:val="16"/>
                <w:lang w:val="fr-FR"/>
              </w:rPr>
              <w:t>6031 60 07 60 70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A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B" w14:textId="77777777" w:rsidR="00CA1312" w:rsidRPr="00832110" w:rsidRDefault="002F61F7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F57716C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F57716D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7F57716E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F57716F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70" w14:textId="27CB744B" w:rsidR="00CA1312" w:rsidRPr="000D342E" w:rsidRDefault="002F61F7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F577172" w14:textId="77777777" w:rsidR="00EA6E92" w:rsidRPr="000D342E" w:rsidRDefault="00EA6E92" w:rsidP="00A60557">
      <w:pPr>
        <w:rPr>
          <w:lang w:val="fr-FR"/>
        </w:rPr>
      </w:pPr>
      <w:bookmarkStart w:id="0" w:name="_GoBack"/>
      <w:bookmarkEnd w:id="0"/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77177" w14:textId="77777777" w:rsidR="00B068AD" w:rsidRDefault="00B068AD">
      <w:r>
        <w:separator/>
      </w:r>
    </w:p>
  </w:endnote>
  <w:endnote w:type="continuationSeparator" w:id="0">
    <w:p w14:paraId="7F577178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A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F57717B" w14:textId="10AFE808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ins w:id="1" w:author="Frick Christina" w:date="2020-07-13T08:53:00Z">
      <w:r w:rsidR="00793E3B">
        <w:rPr>
          <w:noProof/>
        </w:rPr>
        <w:t>03.07.2020</w:t>
      </w:r>
    </w:ins>
    <w:del w:id="2" w:author="Frick Christina" w:date="2020-06-25T11:54:00Z">
      <w:r w:rsidR="00341950" w:rsidDel="00042A1D">
        <w:rPr>
          <w:noProof/>
        </w:rPr>
        <w:delText>24.04.2020</w:delText>
      </w:r>
    </w:del>
    <w:r>
      <w:fldChar w:fldCharType="end"/>
    </w:r>
    <w:r>
      <w:t>/</w:t>
    </w:r>
    <w:r w:rsidR="00E84344">
      <w:rPr>
        <w:noProof/>
      </w:rPr>
      <w:fldChar w:fldCharType="begin"/>
    </w:r>
    <w:r w:rsidR="00E84344">
      <w:rPr>
        <w:noProof/>
      </w:rPr>
      <w:instrText xml:space="preserve"> AUTHOR  \* MERGEFORMAT </w:instrText>
    </w:r>
    <w:r w:rsidR="00E84344">
      <w:rPr>
        <w:noProof/>
      </w:rPr>
      <w:fldChar w:fldCharType="separate"/>
    </w:r>
    <w:r w:rsidR="002551A0">
      <w:rPr>
        <w:noProof/>
      </w:rPr>
      <w:t>Diepenbrock Stefan</w:t>
    </w:r>
    <w:r w:rsidR="00E8434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F57717C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D" w14:textId="3E3ADF26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F61F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F61F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F57717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F57717F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80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F577181" w14:textId="34BC2F59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ins w:id="3" w:author="Frick Christina" w:date="2020-07-13T08:53:00Z">
      <w:r w:rsidR="00793E3B">
        <w:rPr>
          <w:noProof/>
        </w:rPr>
        <w:t>03.07.2020</w:t>
      </w:r>
    </w:ins>
    <w:del w:id="4" w:author="Frick Christina" w:date="2020-06-25T11:54:00Z">
      <w:r w:rsidR="00341950" w:rsidDel="00042A1D">
        <w:rPr>
          <w:noProof/>
        </w:rPr>
        <w:delText>24.04.2020</w:delText>
      </w:r>
    </w:del>
    <w:r>
      <w:fldChar w:fldCharType="end"/>
    </w:r>
    <w:r>
      <w:t>/</w:t>
    </w:r>
    <w:r w:rsidR="00E84344">
      <w:rPr>
        <w:noProof/>
      </w:rPr>
      <w:fldChar w:fldCharType="begin"/>
    </w:r>
    <w:r w:rsidR="00E84344">
      <w:rPr>
        <w:noProof/>
      </w:rPr>
      <w:instrText xml:space="preserve"> AUTHOR  \* MERGEFORMAT </w:instrText>
    </w:r>
    <w:r w:rsidR="00E84344">
      <w:rPr>
        <w:noProof/>
      </w:rPr>
      <w:fldChar w:fldCharType="separate"/>
    </w:r>
    <w:r w:rsidR="002551A0">
      <w:rPr>
        <w:noProof/>
      </w:rPr>
      <w:t>Diepenbrock Stefan</w:t>
    </w:r>
    <w:r w:rsidR="00E84344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F577182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77175" w14:textId="77777777" w:rsidR="00B068AD" w:rsidRDefault="00B068AD">
      <w:r>
        <w:separator/>
      </w:r>
    </w:p>
  </w:footnote>
  <w:footnote w:type="continuationSeparator" w:id="0">
    <w:p w14:paraId="7F577176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9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7F577183" wp14:editId="7F577184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7F577185" wp14:editId="7F577186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rick Christina">
    <w15:presenceInfo w15:providerId="AD" w15:userId="S-1-5-21-4141077548-191378913-2012948378-30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2A1D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615"/>
    <w:rsid w:val="001C3DA0"/>
    <w:rsid w:val="001D6C33"/>
    <w:rsid w:val="001E7A84"/>
    <w:rsid w:val="001F4D3B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69B5"/>
    <w:rsid w:val="00267869"/>
    <w:rsid w:val="002760F1"/>
    <w:rsid w:val="00277CF6"/>
    <w:rsid w:val="0028154B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1F7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1950"/>
    <w:rsid w:val="0034489E"/>
    <w:rsid w:val="00344D4B"/>
    <w:rsid w:val="0036354F"/>
    <w:rsid w:val="003637E1"/>
    <w:rsid w:val="00387478"/>
    <w:rsid w:val="00392B64"/>
    <w:rsid w:val="003A3B92"/>
    <w:rsid w:val="003A3F92"/>
    <w:rsid w:val="003A6CB6"/>
    <w:rsid w:val="003B7408"/>
    <w:rsid w:val="003C3463"/>
    <w:rsid w:val="003D09C0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2024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56382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1AF4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1E6F"/>
    <w:rsid w:val="005F6F10"/>
    <w:rsid w:val="0060368B"/>
    <w:rsid w:val="00603D42"/>
    <w:rsid w:val="00606786"/>
    <w:rsid w:val="00612C96"/>
    <w:rsid w:val="00615602"/>
    <w:rsid w:val="00616746"/>
    <w:rsid w:val="00620C62"/>
    <w:rsid w:val="00621D67"/>
    <w:rsid w:val="00633ECC"/>
    <w:rsid w:val="0063756F"/>
    <w:rsid w:val="0064675E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37C75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93E3B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1595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0637"/>
    <w:rsid w:val="00991F73"/>
    <w:rsid w:val="009A667A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E666C"/>
    <w:rsid w:val="00AF1413"/>
    <w:rsid w:val="00AF2711"/>
    <w:rsid w:val="00AF63E2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56A63"/>
    <w:rsid w:val="00B60899"/>
    <w:rsid w:val="00B64AA6"/>
    <w:rsid w:val="00B70CF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45F8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67FBB"/>
    <w:rsid w:val="00D7385A"/>
    <w:rsid w:val="00D73B0B"/>
    <w:rsid w:val="00D81A44"/>
    <w:rsid w:val="00D831A1"/>
    <w:rsid w:val="00D91BAC"/>
    <w:rsid w:val="00D966A3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DF6C43"/>
    <w:rsid w:val="00E355E3"/>
    <w:rsid w:val="00E35D19"/>
    <w:rsid w:val="00E43A4F"/>
    <w:rsid w:val="00E54CBE"/>
    <w:rsid w:val="00E644C3"/>
    <w:rsid w:val="00E66E57"/>
    <w:rsid w:val="00E71941"/>
    <w:rsid w:val="00E74F3F"/>
    <w:rsid w:val="00E7761E"/>
    <w:rsid w:val="00E84344"/>
    <w:rsid w:val="00E94B12"/>
    <w:rsid w:val="00E97CBD"/>
    <w:rsid w:val="00EA2637"/>
    <w:rsid w:val="00EA276F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81"/>
    <o:shapelayout v:ext="edit">
      <o:idmap v:ext="edit" data="1"/>
    </o:shapelayout>
  </w:shapeDefaults>
  <w:decimalSymbol w:val=","/>
  <w:listSeparator w:val=";"/>
  <w14:docId w14:val="7F57714B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b51557-81f9-4e64-8758-5330901a8bf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B1C65E8-4FDC-480F-8E9C-37F64B84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7AA8CAD.dotm</Template>
  <TotalTime>0</TotalTime>
  <Pages>2</Pages>
  <Words>526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4632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Frick Christina</cp:lastModifiedBy>
  <cp:revision>3</cp:revision>
  <cp:lastPrinted>2015-02-06T10:33:00Z</cp:lastPrinted>
  <dcterms:created xsi:type="dcterms:W3CDTF">2020-07-13T07:03:00Z</dcterms:created>
  <dcterms:modified xsi:type="dcterms:W3CDTF">2020-07-13T07:11:00Z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