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6C81" w:rsidRPr="00461880" w:rsidRDefault="008C108E" w:rsidP="00461880">
      <w:pPr>
        <w:pStyle w:val="berschrift1"/>
        <w:numPr>
          <w:ilvl w:val="0"/>
          <w:numId w:val="0"/>
        </w:numPr>
        <w:spacing w:after="0" w:line="240" w:lineRule="auto"/>
        <w:rPr>
          <w:sz w:val="20"/>
          <w:szCs w:val="20"/>
        </w:rPr>
      </w:pPr>
      <w:r>
        <w:rPr>
          <w:sz w:val="44"/>
        </w:rPr>
        <w:t>Communiqué de presse</w:t>
      </w:r>
      <w:r>
        <w:rPr>
          <w:sz w:val="44"/>
        </w:rPr>
        <w:br/>
      </w:r>
    </w:p>
    <w:p w:rsidR="007D109B" w:rsidRDefault="007D109B" w:rsidP="007D109B">
      <w:pPr>
        <w:spacing w:line="360" w:lineRule="auto"/>
        <w:rPr>
          <w:rFonts w:ascii="FrutigerNextLT-It" w:hAnsi="FrutigerNextLT-It" w:cs="FrutigerNextLT-It"/>
          <w:b/>
          <w:iCs/>
          <w:sz w:val="32"/>
        </w:rPr>
      </w:pPr>
    </w:p>
    <w:p w:rsidR="00B45711" w:rsidRPr="00CB2B89" w:rsidRDefault="00FB008C" w:rsidP="00B45711">
      <w:pPr>
        <w:pBdr>
          <w:bottom w:val="single" w:sz="4" w:space="1" w:color="auto"/>
        </w:pBdr>
        <w:spacing w:line="360" w:lineRule="auto"/>
        <w:rPr>
          <w:b/>
          <w:bCs/>
          <w:sz w:val="28"/>
          <w:szCs w:val="28"/>
        </w:rPr>
      </w:pPr>
      <w:r>
        <w:rPr>
          <w:b/>
          <w:sz w:val="28"/>
        </w:rPr>
        <w:t xml:space="preserve">Codeur </w:t>
      </w:r>
      <w:proofErr w:type="spellStart"/>
      <w:r>
        <w:rPr>
          <w:b/>
          <w:sz w:val="28"/>
        </w:rPr>
        <w:t>HeavyDuty</w:t>
      </w:r>
      <w:proofErr w:type="spellEnd"/>
      <w:r>
        <w:rPr>
          <w:b/>
          <w:sz w:val="28"/>
        </w:rPr>
        <w:t xml:space="preserve"> </w:t>
      </w:r>
      <w:proofErr w:type="spellStart"/>
      <w:r>
        <w:rPr>
          <w:b/>
          <w:sz w:val="28"/>
        </w:rPr>
        <w:t>Drehgeber</w:t>
      </w:r>
      <w:proofErr w:type="spellEnd"/>
      <w:r>
        <w:rPr>
          <w:b/>
          <w:sz w:val="28"/>
        </w:rPr>
        <w:t xml:space="preserve"> à compteur pour détection de survitesse énergétiquement autonome</w:t>
      </w:r>
    </w:p>
    <w:p w:rsidR="003147E9" w:rsidRDefault="003147E9" w:rsidP="003147E9">
      <w:pPr>
        <w:spacing w:line="360" w:lineRule="auto"/>
        <w:rPr>
          <w:rFonts w:cs="Arial"/>
          <w:b/>
          <w:sz w:val="28"/>
          <w:szCs w:val="28"/>
        </w:rPr>
      </w:pPr>
    </w:p>
    <w:p w:rsidR="0050070C" w:rsidRDefault="00842538" w:rsidP="004F7B91">
      <w:pPr>
        <w:spacing w:after="57" w:line="360" w:lineRule="auto"/>
        <w:rPr>
          <w:rFonts w:cs="Arial"/>
          <w:color w:val="000000" w:themeColor="text1"/>
          <w:szCs w:val="20"/>
        </w:rPr>
      </w:pPr>
      <w:r>
        <w:rPr>
          <w:rFonts w:cs="Arial"/>
          <w:noProof/>
          <w:color w:val="FF0000"/>
          <w:szCs w:val="20"/>
          <w:lang w:val="en-US" w:eastAsia="en-US" w:bidi="ar-SA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A3A469A" wp14:editId="68B35A0E">
                <wp:simplePos x="0" y="0"/>
                <wp:positionH relativeFrom="column">
                  <wp:posOffset>3091180</wp:posOffset>
                </wp:positionH>
                <wp:positionV relativeFrom="paragraph">
                  <wp:posOffset>298450</wp:posOffset>
                </wp:positionV>
                <wp:extent cx="2973070" cy="2162175"/>
                <wp:effectExtent l="0" t="0" r="0" b="9525"/>
                <wp:wrapSquare wrapText="bothSides"/>
                <wp:docPr id="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3070" cy="2162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0FB1" w:rsidRDefault="006C0FB1">
                            <w:r>
                              <w:rPr>
                                <w:noProof/>
                                <w:lang w:val="en-US" w:eastAsia="en-US" w:bidi="ar-SA"/>
                              </w:rPr>
                              <w:drawing>
                                <wp:inline distT="0" distB="0" distL="0" distR="0" wp14:anchorId="79D5991E" wp14:editId="126019B9">
                                  <wp:extent cx="2733789" cy="2004059"/>
                                  <wp:effectExtent l="0" t="0" r="0" b="0"/>
                                  <wp:docPr id="1" name="Grafik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:\Users\dips\AppData\Local\Microsoft\Windows\Temporary Internet Files\Content.Word\Baumer_Photo_HOG86_Gruppe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733789" cy="200405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xmlns:o="urn:schemas-microsoft-com:office:office" xmlns:v="urn:schemas-microsoft-com:vml" id="_x0000_t202" coordsize="21600,21600" o:spt="202" path="m,l,21600r21600,l21600,xe">
                <v:stroke joinstyle="miter"/>
                <v:path gradientshapeok="t" o:connecttype="rect"/>
              </v:shapetype>
              <v:shape xmlns:o="urn:schemas-microsoft-com:office:office" xmlns:v="urn:schemas-microsoft-com:vml" id="Textfeld 2" o:spid="_x0000_s1026" type="#_x0000_t202" style="position:absolute;margin-left:243.4pt;margin-top:23.5pt;width:234.1pt;height:170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" stroked="f">
                <v:textbox>
                  <w:txbxContent>
                    <w:p w:rsidR="006C0FB1" w:rsidRDefault="006C0FB1">
                      <w:r>
                        <w:rPr>
                          <w:noProof/>
                        </w:rPr>
                        <w:drawing>
                          <wp:inline xmlns:wp14="http://schemas.microsoft.com/office/word/2010/wordprocessingDrawing" xmlns:wp="http://schemas.openxmlformats.org/drawingml/2006/wordprocessingDrawing" distT="0" distB="0" distL="0" distR="0" wp14:anchorId="79D5991E" wp14:editId="126019B9">
                            <wp:extent cx="2733789" cy="2004059"/>
                            <wp:effectExtent l="0" t="0" r="0" b="0"/>
                            <wp:docPr id="1" name="Grafik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:\Users\dips\AppData\Local\Microsoft\Windows\Temporary Internet Files\Content.Word\Baumer_Photo_HOG86_Gruppe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733789" cy="200405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xmlns:w10="urn:schemas-microsoft-com:office:word" type="square"/>
              </v:shape>
            </w:pict>
          </mc:Fallback>
        </mc:AlternateContent>
      </w:r>
      <w:r>
        <w:rPr>
          <w:color w:val="000000" w:themeColor="text1"/>
        </w:rPr>
        <w:t xml:space="preserve">                                                                                       </w:t>
      </w:r>
      <w:r>
        <w:rPr>
          <w:rFonts w:cs="Arial"/>
          <w:b/>
          <w:sz w:val="28"/>
          <w:szCs w:val="28"/>
        </w:rPr>
        <w:br/>
      </w:r>
      <w:r>
        <w:rPr>
          <w:rFonts w:cs="Arial"/>
          <w:noProof/>
          <w:color w:val="000000" w:themeColor="text1"/>
          <w:szCs w:val="20"/>
          <w:lang w:val="en-US" w:eastAsia="en-US" w:bidi="ar-SA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392B4A9" wp14:editId="6E298E9C">
                <wp:simplePos x="0" y="0"/>
                <wp:positionH relativeFrom="column">
                  <wp:posOffset>2972435</wp:posOffset>
                </wp:positionH>
                <wp:positionV relativeFrom="paragraph">
                  <wp:posOffset>54610</wp:posOffset>
                </wp:positionV>
                <wp:extent cx="3092450" cy="2106930"/>
                <wp:effectExtent l="0" t="0" r="0" b="7620"/>
                <wp:wrapSquare wrapText="bothSides"/>
                <wp:docPr id="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92450" cy="21069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0FB1" w:rsidRPr="00883C3F" w:rsidRDefault="006C0FB1">
                            <w:pPr>
                              <w:rPr>
                                <w:i/>
                                <w:color w:val="FF000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xmlns:o="urn:schemas-microsoft-com:office:office" xmlns:v="urn:schemas-microsoft-com:vml" id="_x0000_s1027" type="#_x0000_t202" style="position:absolute;margin-left:234.05pt;margin-top:4.3pt;width:243.5pt;height:165.9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" stroked="f">
                <v:textbox>
                  <w:txbxContent>
                    <w:p w:rsidR="006C0FB1" w:rsidRPr="00883C3F" w:rsidRDefault="006C0FB1">
                      <w:pPr>
                        <w:rPr>
                          <w:i/>
                          <w:color w:val="FF0000"/>
                          <w:sz w:val="16"/>
                          <w:szCs w:val="16"/>
                        </w:rPr>
                      </w:pPr>
                    </w:p>
                  </w:txbxContent>
                </v:textbox>
                <w10:wrap xmlns:w10="urn:schemas-microsoft-com:office:word" type="square"/>
              </v:shape>
            </w:pict>
          </mc:Fallback>
        </mc:AlternateContent>
      </w:r>
      <w:r>
        <w:rPr>
          <w:color w:val="000000" w:themeColor="text1"/>
        </w:rPr>
        <w:t>(</w:t>
      </w:r>
      <w:r w:rsidR="004363B5" w:rsidRPr="004363B5">
        <w:t>23.03.2016</w:t>
      </w:r>
      <w:r>
        <w:rPr>
          <w:color w:val="000000" w:themeColor="text1"/>
        </w:rPr>
        <w:t xml:space="preserve">) La famille des codeurs </w:t>
      </w:r>
      <w:proofErr w:type="spellStart"/>
      <w:r>
        <w:rPr>
          <w:color w:val="000000" w:themeColor="text1"/>
        </w:rPr>
        <w:t>HeavyDuty</w:t>
      </w:r>
      <w:proofErr w:type="spellEnd"/>
      <w:r>
        <w:rPr>
          <w:color w:val="000000" w:themeColor="text1"/>
        </w:rPr>
        <w:t xml:space="preserve"> incrémentaux HOG 86 de la société Baumer propose avec le modèle HOG 86+FSL une nouvelle variante avec interrupteur centrifuge intégré. Celui-ci devrait profiter aux applications axées sur la sécurité, qui exigent une détection fiable et énergétiquement autonome des survitesses.</w:t>
      </w:r>
    </w:p>
    <w:p w:rsidR="00D07E4E" w:rsidRDefault="006E2CDD" w:rsidP="005724CC">
      <w:pPr>
        <w:spacing w:after="57" w:line="360" w:lineRule="auto"/>
        <w:rPr>
          <w:rFonts w:cs="Arial"/>
          <w:szCs w:val="20"/>
        </w:rPr>
      </w:pPr>
      <w:r>
        <w:rPr>
          <w:color w:val="000000" w:themeColor="text1"/>
        </w:rPr>
        <w:t xml:space="preserve">Le nouveau HOG 86+FSL propose une détection de la vitesse selon deux principes. Si la détection optique </w:t>
      </w:r>
      <w:proofErr w:type="spellStart"/>
      <w:r>
        <w:rPr>
          <w:color w:val="000000" w:themeColor="text1"/>
        </w:rPr>
        <w:t>anti-chocs</w:t>
      </w:r>
      <w:proofErr w:type="spellEnd"/>
      <w:r>
        <w:rPr>
          <w:color w:val="000000" w:themeColor="text1"/>
        </w:rPr>
        <w:t xml:space="preserve"> assure un niveau de qualité élevé et constant des signaux de sorties incrémentaux, et ce même dans des conditions environnementales difficiles, l'interrupteur centrifuge énergétiquement autonome détecte </w:t>
      </w:r>
      <w:bookmarkStart w:id="0" w:name="_GoBack"/>
      <w:bookmarkEnd w:id="0"/>
      <w:r>
        <w:rPr>
          <w:color w:val="000000" w:themeColor="text1"/>
        </w:rPr>
        <w:t>une survitesse de manière purement mécanique et transmet cette dernière par sortie de signal. La vitesse de commutation librement programmable est préréglée en usine.</w:t>
      </w:r>
      <w:r>
        <w:rPr>
          <w:rFonts w:cs="Arial"/>
          <w:color w:val="000000" w:themeColor="text1"/>
          <w:szCs w:val="20"/>
        </w:rPr>
        <w:br/>
      </w:r>
      <w:r>
        <w:rPr>
          <w:rFonts w:cs="Arial"/>
          <w:color w:val="000000" w:themeColor="text1"/>
          <w:szCs w:val="20"/>
        </w:rPr>
        <w:br/>
      </w:r>
      <w:r>
        <w:rPr>
          <w:color w:val="000000" w:themeColor="text1"/>
        </w:rPr>
        <w:t xml:space="preserve">Après avoir déjà augmenté la plus haute résolution pouvant être commandée toutes gammes de produits confondues, de 2500 à 5000 impulsions, la nouvelle variante HOG 86+FL vient élargir l'éventail d'applications de cette vaste famille de produits. </w:t>
      </w:r>
      <w:r>
        <w:t xml:space="preserve">Les pilotes de sortie haute performance assurent en toute fiabilité la mise à disposition de signaux de haute qualité sur des longueurs de câbles jusqu'à 550 m  (TTL) et 350 m (HTL-P). Baumer propose en outre un coffret d'accessoires pour la transmission optique </w:t>
      </w:r>
      <w:proofErr w:type="spellStart"/>
      <w:r>
        <w:t>anti-chocs</w:t>
      </w:r>
      <w:proofErr w:type="spellEnd"/>
      <w:r>
        <w:t xml:space="preserve"> de signaux jusqu'à 15</w:t>
      </w:r>
      <w:r w:rsidR="005724CC">
        <w:t>0</w:t>
      </w:r>
      <w:r>
        <w:t>0 m par fibre optique.</w:t>
      </w:r>
      <w:r>
        <w:br/>
      </w:r>
      <w:r>
        <w:br/>
        <w:t xml:space="preserve">La famille de codeurs </w:t>
      </w:r>
      <w:proofErr w:type="spellStart"/>
      <w:r>
        <w:t>HeavyDuty</w:t>
      </w:r>
      <w:proofErr w:type="spellEnd"/>
      <w:r>
        <w:t xml:space="preserve"> incrémentaux HOG 86 se caractérise essentiellement par une conception rigoureuse garantissant une longue vie, en autres grâce à son montage de palier bilatéral, à sa construction robuste et son concept de joints offrant stabilité au fil du temps.</w:t>
      </w:r>
    </w:p>
    <w:p w:rsidR="003147E9" w:rsidRPr="006563FC" w:rsidRDefault="007777E8" w:rsidP="006C0FB1">
      <w:pPr>
        <w:spacing w:after="57" w:line="360" w:lineRule="auto"/>
        <w:rPr>
          <w:rFonts w:cs="Arial"/>
          <w:szCs w:val="20"/>
        </w:rPr>
      </w:pPr>
      <w:r>
        <w:br/>
      </w:r>
    </w:p>
    <w:p w:rsidR="003147E9" w:rsidRDefault="003147E9" w:rsidP="003147E9">
      <w:pPr>
        <w:pStyle w:val="-Text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</w:rPr>
        <w:t xml:space="preserve">Informations supplémentaires : </w:t>
      </w:r>
    </w:p>
    <w:p w:rsidR="003147E9" w:rsidRPr="00C97983" w:rsidRDefault="003147E9" w:rsidP="003147E9">
      <w:pPr>
        <w:pStyle w:val="-Text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</w:rPr>
        <w:t>http://www.baumer.com/HOG86</w:t>
      </w:r>
    </w:p>
    <w:p w:rsidR="003147E9" w:rsidRPr="003147E9" w:rsidRDefault="003147E9" w:rsidP="003147E9">
      <w:pPr>
        <w:pStyle w:val="-Text"/>
        <w:pBdr>
          <w:bottom w:val="single" w:sz="4" w:space="1" w:color="auto"/>
        </w:pBdr>
        <w:jc w:val="left"/>
        <w:rPr>
          <w:rFonts w:ascii="Arial" w:hAnsi="Arial" w:cs="Arial"/>
          <w:sz w:val="20"/>
          <w:szCs w:val="20"/>
        </w:rPr>
      </w:pPr>
    </w:p>
    <w:p w:rsidR="00842538" w:rsidRDefault="004D219A" w:rsidP="00C24143">
      <w:pPr>
        <w:autoSpaceDE w:val="0"/>
        <w:autoSpaceDN w:val="0"/>
        <w:adjustRightInd w:val="0"/>
        <w:spacing w:before="100" w:beforeAutospacing="1" w:after="100" w:afterAutospacing="1" w:line="360" w:lineRule="auto"/>
        <w:rPr>
          <w:rFonts w:cs="Arial"/>
          <w:i/>
          <w:noProof/>
          <w:szCs w:val="20"/>
        </w:rPr>
      </w:pPr>
      <w:r>
        <w:rPr>
          <w:i/>
          <w:noProof/>
        </w:rPr>
        <w:t>Photo : La nouvelle variante  HOG 86+FSL de la série de codeurs HOG 86 de Baumer</w:t>
      </w:r>
    </w:p>
    <w:p w:rsidR="004D219A" w:rsidRPr="00F01A77" w:rsidRDefault="00842538" w:rsidP="00C24143">
      <w:pPr>
        <w:autoSpaceDE w:val="0"/>
        <w:autoSpaceDN w:val="0"/>
        <w:adjustRightInd w:val="0"/>
        <w:spacing w:before="100" w:beforeAutospacing="1" w:after="100" w:afterAutospacing="1" w:line="360" w:lineRule="auto"/>
        <w:rPr>
          <w:rFonts w:cs="Arial"/>
          <w:sz w:val="16"/>
          <w:szCs w:val="16"/>
        </w:rPr>
      </w:pPr>
      <w:r>
        <w:rPr>
          <w:i/>
          <w:noProof/>
        </w:rPr>
        <w:t xml:space="preserve"> </w:t>
      </w:r>
      <w:r>
        <w:rPr>
          <w:sz w:val="16"/>
        </w:rPr>
        <w:t>Nombre de caractères (avec espaces) :</w:t>
      </w:r>
      <w:r>
        <w:rPr>
          <w:color w:val="FF0000"/>
          <w:sz w:val="16"/>
        </w:rPr>
        <w:t xml:space="preserve"> </w:t>
      </w:r>
      <w:r w:rsidR="00E3192C">
        <w:rPr>
          <w:sz w:val="16"/>
        </w:rPr>
        <w:t>env. 1658</w:t>
      </w:r>
    </w:p>
    <w:p w:rsidR="004D219A" w:rsidRPr="00327FDD" w:rsidRDefault="004D219A" w:rsidP="004D219A">
      <w:pPr>
        <w:spacing w:line="360" w:lineRule="auto"/>
        <w:ind w:right="-2378"/>
        <w:rPr>
          <w:rFonts w:cs="Arial"/>
          <w:szCs w:val="20"/>
        </w:rPr>
      </w:pPr>
    </w:p>
    <w:p w:rsidR="004D219A" w:rsidRPr="00327FDD" w:rsidRDefault="004D219A" w:rsidP="004D219A">
      <w:pPr>
        <w:spacing w:line="360" w:lineRule="auto"/>
        <w:ind w:right="-2378"/>
        <w:rPr>
          <w:rFonts w:cs="Arial"/>
          <w:b/>
          <w:szCs w:val="20"/>
        </w:rPr>
      </w:pPr>
      <w:r>
        <w:t xml:space="preserve">Texte et photo à télécharger sous : </w:t>
      </w:r>
      <w:r>
        <w:rPr>
          <w:b/>
        </w:rPr>
        <w:t>www.baumer.com/press</w:t>
      </w:r>
    </w:p>
    <w:p w:rsidR="001A0119" w:rsidRPr="00B40CAC" w:rsidRDefault="001A0119" w:rsidP="001A0119">
      <w:pPr>
        <w:spacing w:line="360" w:lineRule="auto"/>
        <w:rPr>
          <w:b/>
          <w:sz w:val="16"/>
          <w:szCs w:val="16"/>
        </w:rPr>
      </w:pPr>
    </w:p>
    <w:p w:rsidR="001A0119" w:rsidRPr="00DE4003" w:rsidRDefault="001A0119" w:rsidP="001A0119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260" w:lineRule="atLeast"/>
        <w:jc w:val="both"/>
        <w:rPr>
          <w:b/>
          <w:kern w:val="20"/>
          <w:sz w:val="16"/>
          <w:szCs w:val="16"/>
        </w:rPr>
      </w:pPr>
      <w:r w:rsidRPr="00DE4003">
        <w:rPr>
          <w:b/>
          <w:kern w:val="20"/>
          <w:sz w:val="16"/>
        </w:rPr>
        <w:t>Groupe Baumer</w:t>
      </w:r>
    </w:p>
    <w:p w:rsidR="001A0119" w:rsidRPr="00DE4003" w:rsidRDefault="001A0119" w:rsidP="001A0119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260" w:lineRule="atLeast"/>
        <w:jc w:val="both"/>
        <w:rPr>
          <w:kern w:val="20"/>
          <w:sz w:val="16"/>
          <w:szCs w:val="16"/>
        </w:rPr>
      </w:pPr>
      <w:r w:rsidRPr="00E250AE">
        <w:rPr>
          <w:kern w:val="20"/>
          <w:sz w:val="16"/>
        </w:rPr>
        <w:t>Le Groupe Baumer est un des leaders mondiaux dans la production de capteurs, codeurs, instruments de mesure et composants pour les appareils de traitement d’image automatisé.</w:t>
      </w:r>
      <w:r>
        <w:rPr>
          <w:kern w:val="20"/>
          <w:sz w:val="16"/>
        </w:rPr>
        <w:t xml:space="preserve"> </w:t>
      </w:r>
      <w:r w:rsidRPr="00DE4003">
        <w:rPr>
          <w:color w:val="000000"/>
          <w:kern w:val="20"/>
          <w:sz w:val="16"/>
        </w:rPr>
        <w:t xml:space="preserve">Baumer associe une technologie innovante et un service orienté clients à des solutions intelligentes pour l'automatisation des procédés et des lignes de fabrication et propose, à cette fin, une palette exceptionnelle de produits et de technologies. </w:t>
      </w:r>
      <w:r w:rsidRPr="00DE4003">
        <w:rPr>
          <w:kern w:val="20"/>
          <w:sz w:val="16"/>
        </w:rPr>
        <w:t xml:space="preserve">L'entreprise familiale, qui emploie quelque 2 300 collaborateurs et dispose de sites de production, de sociétés de distribution et de représentations dans 38 succursales et 19 pays, est toujours proche de ses clients. Grâce à des normes de qualité élevées partout dans le monde et une grande force d'innovation, Baumer propose à ses clients de nombreux secteurs des avantages décisifs et une plus-value considérable. Pour plus d'informations, consultez notre site Internet </w:t>
      </w:r>
      <w:hyperlink r:id="rId14">
        <w:r w:rsidRPr="00DE4003">
          <w:rPr>
            <w:color w:val="003399"/>
            <w:kern w:val="20"/>
            <w:sz w:val="16"/>
            <w:u w:val="single"/>
          </w:rPr>
          <w:t>www.baumer.com</w:t>
        </w:r>
      </w:hyperlink>
      <w:r w:rsidRPr="00DE4003">
        <w:rPr>
          <w:kern w:val="20"/>
          <w:sz w:val="16"/>
        </w:rPr>
        <w:t>.</w:t>
      </w:r>
    </w:p>
    <w:p w:rsidR="001A0119" w:rsidRPr="00DE4003" w:rsidRDefault="001A0119" w:rsidP="001A0119">
      <w:pPr>
        <w:spacing w:line="360" w:lineRule="auto"/>
        <w:rPr>
          <w:b/>
          <w:szCs w:val="20"/>
        </w:rPr>
      </w:pPr>
    </w:p>
    <w:p w:rsidR="004D219A" w:rsidRPr="00B40CAC" w:rsidRDefault="004D219A" w:rsidP="004D219A">
      <w:pPr>
        <w:spacing w:line="360" w:lineRule="auto"/>
        <w:rPr>
          <w:b/>
          <w:sz w:val="16"/>
          <w:szCs w:val="16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3369"/>
        <w:gridCol w:w="3485"/>
        <w:gridCol w:w="3035"/>
      </w:tblGrid>
      <w:tr w:rsidR="004363B5" w:rsidRPr="00002BA3" w:rsidTr="007B5247">
        <w:tc>
          <w:tcPr>
            <w:tcW w:w="3369" w:type="dxa"/>
            <w:shd w:val="clear" w:color="auto" w:fill="auto"/>
          </w:tcPr>
          <w:p w:rsidR="004363B5" w:rsidRPr="00BD50A7" w:rsidRDefault="004363B5" w:rsidP="007B5247">
            <w:pPr>
              <w:spacing w:line="240" w:lineRule="exac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Contact presse</w:t>
            </w:r>
            <w:r w:rsidRPr="00BD50A7">
              <w:rPr>
                <w:b/>
                <w:bCs/>
                <w:sz w:val="16"/>
                <w:szCs w:val="16"/>
              </w:rPr>
              <w:t>:</w:t>
            </w:r>
          </w:p>
          <w:p w:rsidR="004363B5" w:rsidRDefault="004363B5" w:rsidP="007B5247">
            <w:pPr>
              <w:spacing w:line="240" w:lineRule="exact"/>
              <w:rPr>
                <w:sz w:val="16"/>
                <w:szCs w:val="16"/>
              </w:rPr>
            </w:pPr>
            <w:r w:rsidRPr="0066193E">
              <w:rPr>
                <w:sz w:val="16"/>
                <w:szCs w:val="16"/>
              </w:rPr>
              <w:t>Petra Reichle</w:t>
            </w:r>
            <w:r w:rsidRPr="0066193E">
              <w:rPr>
                <w:sz w:val="16"/>
                <w:szCs w:val="16"/>
              </w:rPr>
              <w:br/>
              <w:t>Marketing Communications Manager</w:t>
            </w:r>
            <w:r w:rsidRPr="0066193E">
              <w:rPr>
                <w:sz w:val="16"/>
                <w:szCs w:val="16"/>
              </w:rPr>
              <w:br/>
              <w:t>T</w:t>
            </w:r>
            <w:r>
              <w:rPr>
                <w:sz w:val="16"/>
                <w:szCs w:val="16"/>
              </w:rPr>
              <w:t>él. +49 (0)7720 942 264</w:t>
            </w:r>
            <w:r>
              <w:rPr>
                <w:sz w:val="16"/>
                <w:szCs w:val="16"/>
              </w:rPr>
              <w:br/>
              <w:t>Fax +49 (0)7720 942 955</w:t>
            </w:r>
            <w:r>
              <w:rPr>
                <w:sz w:val="16"/>
                <w:szCs w:val="16"/>
              </w:rPr>
              <w:br/>
            </w:r>
            <w:hyperlink r:id="rId15" w:history="1">
              <w:r w:rsidRPr="0066193E">
                <w:rPr>
                  <w:rStyle w:val="Hyperlink"/>
                  <w:color w:val="auto"/>
                  <w:sz w:val="16"/>
                  <w:szCs w:val="16"/>
                  <w:u w:val="none"/>
                </w:rPr>
                <w:t>preichle@baumer.com</w:t>
              </w:r>
            </w:hyperlink>
          </w:p>
          <w:p w:rsidR="004363B5" w:rsidRPr="0066193E" w:rsidRDefault="004363B5" w:rsidP="007B5247">
            <w:pPr>
              <w:spacing w:line="24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www.baumer.com</w:t>
            </w:r>
          </w:p>
        </w:tc>
        <w:tc>
          <w:tcPr>
            <w:tcW w:w="3485" w:type="dxa"/>
          </w:tcPr>
          <w:p w:rsidR="004363B5" w:rsidRPr="00F603A1" w:rsidRDefault="004363B5" w:rsidP="007B5247">
            <w:pPr>
              <w:spacing w:line="240" w:lineRule="exact"/>
              <w:rPr>
                <w:b/>
                <w:bCs/>
                <w:sz w:val="16"/>
                <w:szCs w:val="16"/>
              </w:rPr>
            </w:pPr>
            <w:r>
              <w:rPr>
                <w:b/>
                <w:sz w:val="16"/>
              </w:rPr>
              <w:t>Contact entreprise Suisse</w:t>
            </w:r>
            <w:r w:rsidRPr="00F603A1">
              <w:rPr>
                <w:b/>
                <w:sz w:val="16"/>
              </w:rPr>
              <w:t>:</w:t>
            </w:r>
          </w:p>
          <w:p w:rsidR="004363B5" w:rsidRPr="00F603A1" w:rsidRDefault="004363B5" w:rsidP="007B5247">
            <w:pPr>
              <w:spacing w:line="240" w:lineRule="exact"/>
              <w:rPr>
                <w:sz w:val="16"/>
                <w:szCs w:val="16"/>
              </w:rPr>
            </w:pPr>
            <w:r w:rsidRPr="00F603A1">
              <w:rPr>
                <w:sz w:val="16"/>
              </w:rPr>
              <w:t>Baumer Electric AG</w:t>
            </w:r>
          </w:p>
          <w:p w:rsidR="004363B5" w:rsidRPr="00F603A1" w:rsidRDefault="004363B5" w:rsidP="007B5247">
            <w:pPr>
              <w:spacing w:line="240" w:lineRule="exac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Tél. +41 </w:t>
            </w:r>
            <w:r w:rsidRPr="00F603A1">
              <w:rPr>
                <w:sz w:val="16"/>
              </w:rPr>
              <w:t>52728 11 22</w:t>
            </w:r>
          </w:p>
          <w:p w:rsidR="004363B5" w:rsidRPr="00F603A1" w:rsidRDefault="004363B5" w:rsidP="007B5247">
            <w:pPr>
              <w:spacing w:line="240" w:lineRule="exact"/>
              <w:rPr>
                <w:sz w:val="16"/>
                <w:szCs w:val="16"/>
              </w:rPr>
            </w:pPr>
            <w:r w:rsidRPr="00F603A1">
              <w:rPr>
                <w:sz w:val="16"/>
              </w:rPr>
              <w:t>Fax +41 52728 11 44</w:t>
            </w:r>
            <w:r w:rsidRPr="00F603A1">
              <w:tab/>
            </w:r>
          </w:p>
          <w:p w:rsidR="004363B5" w:rsidRDefault="004363B5" w:rsidP="007B5247">
            <w:pPr>
              <w:spacing w:line="240" w:lineRule="exact"/>
              <w:rPr>
                <w:sz w:val="16"/>
              </w:rPr>
            </w:pPr>
            <w:hyperlink r:id="rId16">
              <w:r w:rsidRPr="00F603A1">
                <w:rPr>
                  <w:rStyle w:val="Hyperlink"/>
                  <w:color w:val="auto"/>
                  <w:sz w:val="16"/>
                  <w:u w:val="none"/>
                </w:rPr>
                <w:t>sales.ch@baumer.com</w:t>
              </w:r>
            </w:hyperlink>
            <w:r w:rsidRPr="00F603A1">
              <w:rPr>
                <w:sz w:val="16"/>
              </w:rPr>
              <w:t xml:space="preserve"> </w:t>
            </w:r>
          </w:p>
          <w:p w:rsidR="004363B5" w:rsidRPr="00F603A1" w:rsidRDefault="004363B5" w:rsidP="007B5247">
            <w:pPr>
              <w:spacing w:line="240" w:lineRule="exact"/>
              <w:rPr>
                <w:b/>
                <w:bCs/>
                <w:sz w:val="16"/>
                <w:szCs w:val="16"/>
              </w:rPr>
            </w:pPr>
            <w:hyperlink r:id="rId17">
              <w:r w:rsidRPr="00F603A1">
                <w:rPr>
                  <w:rStyle w:val="Hyperlink"/>
                  <w:color w:val="auto"/>
                  <w:sz w:val="16"/>
                  <w:u w:val="none"/>
                </w:rPr>
                <w:t>www.baumer.com</w:t>
              </w:r>
            </w:hyperlink>
          </w:p>
        </w:tc>
        <w:tc>
          <w:tcPr>
            <w:tcW w:w="3035" w:type="dxa"/>
            <w:shd w:val="clear" w:color="auto" w:fill="auto"/>
          </w:tcPr>
          <w:p w:rsidR="004363B5" w:rsidRPr="00F603A1" w:rsidRDefault="004363B5" w:rsidP="007B5247">
            <w:pPr>
              <w:spacing w:line="240" w:lineRule="exact"/>
              <w:rPr>
                <w:b/>
                <w:bCs/>
                <w:sz w:val="16"/>
                <w:szCs w:val="16"/>
              </w:rPr>
            </w:pPr>
            <w:r>
              <w:rPr>
                <w:b/>
                <w:sz w:val="16"/>
              </w:rPr>
              <w:t>Contact entreprise France</w:t>
            </w:r>
            <w:r w:rsidRPr="00F603A1">
              <w:rPr>
                <w:b/>
                <w:sz w:val="16"/>
              </w:rPr>
              <w:t>:</w:t>
            </w:r>
          </w:p>
          <w:p w:rsidR="004363B5" w:rsidRPr="00F603A1" w:rsidRDefault="004363B5" w:rsidP="007B5247">
            <w:pPr>
              <w:spacing w:line="240" w:lineRule="exact"/>
              <w:rPr>
                <w:sz w:val="16"/>
                <w:szCs w:val="16"/>
              </w:rPr>
            </w:pPr>
            <w:r w:rsidRPr="00F603A1">
              <w:rPr>
                <w:sz w:val="16"/>
                <w:szCs w:val="16"/>
              </w:rPr>
              <w:t>Baumer SAS</w:t>
            </w:r>
          </w:p>
          <w:p w:rsidR="004363B5" w:rsidRPr="00F603A1" w:rsidRDefault="004363B5" w:rsidP="007B5247">
            <w:pPr>
              <w:spacing w:line="240" w:lineRule="exac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Tél. </w:t>
            </w:r>
            <w:r w:rsidRPr="00F603A1">
              <w:rPr>
                <w:sz w:val="16"/>
                <w:szCs w:val="16"/>
              </w:rPr>
              <w:t xml:space="preserve">+33 </w:t>
            </w:r>
            <w:r>
              <w:rPr>
                <w:sz w:val="16"/>
                <w:szCs w:val="16"/>
              </w:rPr>
              <w:t>450 39 24 66</w:t>
            </w:r>
          </w:p>
          <w:p w:rsidR="004363B5" w:rsidRPr="00BD50A7" w:rsidRDefault="004363B5" w:rsidP="007B5247">
            <w:pPr>
              <w:spacing w:line="240" w:lineRule="exact"/>
              <w:rPr>
                <w:sz w:val="16"/>
                <w:szCs w:val="16"/>
              </w:rPr>
            </w:pPr>
            <w:r w:rsidRPr="00BD50A7">
              <w:rPr>
                <w:sz w:val="16"/>
                <w:szCs w:val="16"/>
              </w:rPr>
              <w:t>Fax +33 450 39 23 02</w:t>
            </w:r>
            <w:r w:rsidRPr="00BD50A7">
              <w:rPr>
                <w:sz w:val="16"/>
                <w:szCs w:val="16"/>
              </w:rPr>
              <w:tab/>
            </w:r>
          </w:p>
          <w:p w:rsidR="004363B5" w:rsidRPr="00BD50A7" w:rsidRDefault="004363B5" w:rsidP="007B5247">
            <w:pPr>
              <w:spacing w:line="24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</w:t>
            </w:r>
            <w:r w:rsidRPr="00BD50A7">
              <w:rPr>
                <w:sz w:val="16"/>
                <w:szCs w:val="16"/>
              </w:rPr>
              <w:t>ales</w:t>
            </w:r>
            <w:r>
              <w:rPr>
                <w:sz w:val="16"/>
                <w:szCs w:val="16"/>
              </w:rPr>
              <w:t>.fr</w:t>
            </w:r>
            <w:r w:rsidRPr="00BD50A7">
              <w:rPr>
                <w:sz w:val="16"/>
                <w:szCs w:val="16"/>
              </w:rPr>
              <w:t xml:space="preserve">@baumer.com </w:t>
            </w:r>
            <w:r w:rsidRPr="00BD50A7">
              <w:rPr>
                <w:sz w:val="16"/>
                <w:szCs w:val="16"/>
              </w:rPr>
              <w:tab/>
            </w:r>
          </w:p>
          <w:p w:rsidR="004363B5" w:rsidRPr="00BD50A7" w:rsidRDefault="004363B5" w:rsidP="007B5247">
            <w:pPr>
              <w:spacing w:line="240" w:lineRule="exact"/>
              <w:rPr>
                <w:b/>
                <w:sz w:val="16"/>
                <w:szCs w:val="16"/>
              </w:rPr>
            </w:pPr>
            <w:hyperlink r:id="rId18" w:history="1">
              <w:r w:rsidRPr="00BD50A7">
                <w:rPr>
                  <w:rStyle w:val="Hyperlink"/>
                  <w:color w:val="auto"/>
                  <w:sz w:val="16"/>
                  <w:szCs w:val="16"/>
                  <w:u w:val="none"/>
                </w:rPr>
                <w:t>www.baumer.com</w:t>
              </w:r>
            </w:hyperlink>
            <w:r w:rsidRPr="00BD50A7">
              <w:rPr>
                <w:b/>
                <w:sz w:val="16"/>
                <w:szCs w:val="16"/>
              </w:rPr>
              <w:t xml:space="preserve"> </w:t>
            </w:r>
          </w:p>
        </w:tc>
      </w:tr>
    </w:tbl>
    <w:p w:rsidR="004363B5" w:rsidRPr="00705429" w:rsidRDefault="004363B5" w:rsidP="004363B5">
      <w:pPr>
        <w:spacing w:line="360" w:lineRule="auto"/>
        <w:rPr>
          <w:b/>
          <w:sz w:val="16"/>
          <w:szCs w:val="16"/>
        </w:rPr>
      </w:pPr>
    </w:p>
    <w:p w:rsidR="008C108E" w:rsidRPr="00705429" w:rsidRDefault="008C108E" w:rsidP="004D219A">
      <w:pPr>
        <w:spacing w:line="360" w:lineRule="auto"/>
        <w:rPr>
          <w:b/>
          <w:sz w:val="16"/>
          <w:szCs w:val="16"/>
        </w:rPr>
      </w:pPr>
    </w:p>
    <w:sectPr w:rsidR="008C108E" w:rsidRPr="00705429">
      <w:headerReference w:type="default" r:id="rId19"/>
      <w:footerReference w:type="even" r:id="rId20"/>
      <w:footerReference w:type="default" r:id="rId21"/>
      <w:footerReference w:type="first" r:id="rId22"/>
      <w:pgSz w:w="11906" w:h="16838"/>
      <w:pgMar w:top="1928" w:right="850" w:bottom="1247" w:left="1417" w:header="102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4C7A" w:rsidRDefault="00E64C7A">
      <w:r>
        <w:separator/>
      </w:r>
    </w:p>
  </w:endnote>
  <w:endnote w:type="continuationSeparator" w:id="0">
    <w:p w:rsidR="00E64C7A" w:rsidRDefault="00E64C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FrutigerNextLT-I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0FB1" w:rsidRPr="00E93A84" w:rsidRDefault="006C0FB1">
    <w:pPr>
      <w:pStyle w:val="Fuzeile"/>
      <w:tabs>
        <w:tab w:val="clear" w:pos="4820"/>
        <w:tab w:val="clear" w:pos="9639"/>
        <w:tab w:val="center" w:pos="4819"/>
        <w:tab w:val="right" w:pos="9638"/>
      </w:tabs>
      <w:rPr>
        <w:sz w:val="20"/>
      </w:rPr>
    </w:pPr>
    <w:r>
      <w:rPr>
        <w:sz w:val="20"/>
      </w:rPr>
      <w:fldChar w:fldCharType="begin"/>
    </w:r>
    <w:r w:rsidRPr="007F1F20">
      <w:rPr>
        <w:sz w:val="20"/>
        <w:lang w:val="nb-NO"/>
        <w:rPrChange w:id="1" w:author="KB" w:date="2015-08-27T12:31:00Z">
          <w:rPr>
            <w:sz w:val="20"/>
          </w:rPr>
        </w:rPrChange>
      </w:rPr>
      <w:instrText xml:space="preserve"> FILENAME  \* MERGEFORMAT </w:instrText>
    </w:r>
    <w:r>
      <w:rPr>
        <w:sz w:val="20"/>
      </w:rPr>
      <w:fldChar w:fldCharType="separate"/>
    </w:r>
    <w:ins w:id="2" w:author="Reichle Petra" w:date="2015-08-21T11:04:00Z">
      <w:r w:rsidR="00E93A84" w:rsidRPr="007F1F20">
        <w:rPr>
          <w:noProof/>
          <w:sz w:val="20"/>
          <w:lang w:val="nb-NO"/>
          <w:rPrChange w:id="3" w:author="KB" w:date="2015-08-27T12:31:00Z">
            <w:rPr>
              <w:noProof/>
              <w:sz w:val="20"/>
            </w:rPr>
          </w:rPrChange>
        </w:rPr>
        <w:t>0815_Baumer_PR_HOG86 FSL_DE. FINAL.docx</w:t>
      </w:r>
    </w:ins>
    <w:r w:rsidR="00E93A84" w:rsidRPr="007F1F20">
      <w:rPr>
        <w:noProof/>
        <w:sz w:val="20"/>
        <w:lang w:val="nb-NO"/>
        <w:rPrChange w:id="4" w:author="KB" w:date="2015-08-27T12:31:00Z">
          <w:rPr>
            <w:noProof/>
            <w:sz w:val="20"/>
          </w:rPr>
        </w:rPrChange>
      </w:rPr>
      <w:t xml:space="preserve">0815_Baumer_PR_HOG86 FSL_DE. </w:t>
    </w:r>
    <w:r w:rsidR="00E93A84" w:rsidRPr="00E93A84">
      <w:rPr>
        <w:noProof/>
        <w:sz w:val="20"/>
        <w:rPrChange w:id="5" w:author="Reichle Petra" w:date="2015-08-21T11:04:00Z">
          <w:rPr>
            <w:sz w:val="20"/>
          </w:rPr>
        </w:rPrChange>
      </w:rPr>
      <w:t>FINAL.docx</w:t>
    </w:r>
    <w:del w:id="6" w:author="Reichle Petra" w:date="2015-08-21T11:03:00Z">
      <w:r w:rsidR="00F17A54" w:rsidRPr="00E93A84" w:rsidDel="00E93A84">
        <w:rPr>
          <w:noProof/>
          <w:sz w:val="20"/>
        </w:rPr>
        <w:delText>0715_Baumer_PR_HOG86 FSL_DE_1 01.docx</w:delText>
      </w:r>
    </w:del>
    <w:r>
      <w:rPr>
        <w:sz w:val="20"/>
      </w:rPr>
      <w:fldChar w:fldCharType="end"/>
    </w:r>
    <w:r>
      <w:tab/>
    </w:r>
    <w:r>
      <w:rPr>
        <w:sz w:val="20"/>
      </w:rPr>
      <w:fldChar w:fldCharType="begin"/>
    </w:r>
    <w:r w:rsidRPr="00E93A84">
      <w:rPr>
        <w:sz w:val="20"/>
      </w:rPr>
      <w:instrText xml:space="preserve"> PAGE  \* MERGEFORMAT </w:instrText>
    </w:r>
    <w:r>
      <w:rPr>
        <w:sz w:val="20"/>
      </w:rPr>
      <w:fldChar w:fldCharType="separate"/>
    </w:r>
    <w:r w:rsidRPr="00E93A84">
      <w:rPr>
        <w:noProof/>
        <w:sz w:val="20"/>
      </w:rPr>
      <w:t>1</w:t>
    </w:r>
    <w:r>
      <w:rPr>
        <w:sz w:val="20"/>
      </w:rPr>
      <w:fldChar w:fldCharType="end"/>
    </w:r>
    <w:r>
      <w:rPr>
        <w:sz w:val="20"/>
      </w:rPr>
      <w:t>/</w:t>
    </w:r>
    <w:r>
      <w:rPr>
        <w:sz w:val="20"/>
      </w:rPr>
      <w:fldChar w:fldCharType="begin"/>
    </w:r>
    <w:r w:rsidRPr="00E93A84">
      <w:rPr>
        <w:sz w:val="20"/>
      </w:rPr>
      <w:instrText xml:space="preserve"> NUMPAGES  \* MERGEFORMAT </w:instrText>
    </w:r>
    <w:r>
      <w:rPr>
        <w:sz w:val="20"/>
      </w:rPr>
      <w:fldChar w:fldCharType="separate"/>
    </w:r>
    <w:ins w:id="7" w:author="Reichle Petra" w:date="2015-08-21T11:04:00Z">
      <w:r w:rsidR="00E93A84">
        <w:rPr>
          <w:noProof/>
          <w:sz w:val="20"/>
        </w:rPr>
        <w:t>2</w:t>
      </w:r>
    </w:ins>
    <w:r w:rsidR="00E93A84">
      <w:rPr>
        <w:noProof/>
        <w:sz w:val="20"/>
      </w:rPr>
      <w:t>2</w:t>
    </w:r>
    <w:del w:id="8" w:author="Reichle Petra" w:date="2015-08-21T11:04:00Z">
      <w:r w:rsidR="00E93A84" w:rsidRPr="00E93A84" w:rsidDel="00E93A84">
        <w:rPr>
          <w:noProof/>
          <w:sz w:val="20"/>
        </w:rPr>
        <w:delText>2</w:delText>
      </w:r>
    </w:del>
    <w:r>
      <w:rPr>
        <w:sz w:val="20"/>
      </w:rPr>
      <w:fldChar w:fldCharType="end"/>
    </w:r>
    <w:r>
      <w:tab/>
    </w:r>
    <w:r>
      <w:rPr>
        <w:sz w:val="20"/>
      </w:rPr>
      <w:t>Baumer Electric AG</w:t>
    </w:r>
  </w:p>
  <w:p w:rsidR="006C0FB1" w:rsidRDefault="006C0FB1">
    <w:pPr>
      <w:pStyle w:val="Fuzeile"/>
    </w:pPr>
    <w:r>
      <w:fldChar w:fldCharType="begin"/>
    </w:r>
    <w:r>
      <w:instrText xml:space="preserve"> SAVEDATE \@ "dd.MM.yyyy" \* MERGEFORMAT </w:instrText>
    </w:r>
    <w:r>
      <w:fldChar w:fldCharType="separate"/>
    </w:r>
    <w:r w:rsidR="004363B5">
      <w:rPr>
        <w:noProof/>
      </w:rPr>
      <w:t>19.11.2015</w:t>
    </w:r>
    <w:r>
      <w:fldChar w:fldCharType="end"/>
    </w:r>
    <w:r>
      <w:t>/</w:t>
    </w:r>
    <w:r>
      <w:fldChar w:fldCharType="begin"/>
    </w:r>
    <w:r>
      <w:instrText>AUTHOR \* MERGEFORMAT</w:instrText>
    </w:r>
    <w:r>
      <w:fldChar w:fldCharType="end"/>
    </w:r>
    <w:r>
      <w:tab/>
    </w:r>
    <w:r>
      <w:tab/>
      <w:t>Frauenfeld, Suisse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0FB1" w:rsidRDefault="006C0FB1">
    <w:pPr>
      <w:pBdr>
        <w:top w:val="single" w:sz="4" w:space="1" w:color="auto"/>
      </w:pBdr>
      <w:tabs>
        <w:tab w:val="center" w:pos="4819"/>
        <w:tab w:val="right" w:pos="9638"/>
      </w:tabs>
      <w:rPr>
        <w:sz w:val="16"/>
      </w:rPr>
    </w:pPr>
    <w:r>
      <w:tab/>
    </w:r>
    <w:r>
      <w:rPr>
        <w:sz w:val="16"/>
      </w:rPr>
      <w:fldChar w:fldCharType="begin"/>
    </w:r>
    <w:r>
      <w:rPr>
        <w:sz w:val="16"/>
      </w:rPr>
      <w:instrText xml:space="preserve"> PAGE  \* MERGEFORMAT </w:instrText>
    </w:r>
    <w:r>
      <w:rPr>
        <w:sz w:val="16"/>
      </w:rPr>
      <w:fldChar w:fldCharType="separate"/>
    </w:r>
    <w:r w:rsidR="004363B5">
      <w:rPr>
        <w:noProof/>
        <w:sz w:val="16"/>
      </w:rPr>
      <w:t>2</w:t>
    </w:r>
    <w:r>
      <w:rPr>
        <w:sz w:val="16"/>
      </w:rPr>
      <w:fldChar w:fldCharType="end"/>
    </w:r>
    <w:r>
      <w:rPr>
        <w:sz w:val="16"/>
      </w:rPr>
      <w:t>/</w:t>
    </w:r>
    <w:r>
      <w:rPr>
        <w:sz w:val="16"/>
      </w:rPr>
      <w:fldChar w:fldCharType="begin"/>
    </w:r>
    <w:r>
      <w:rPr>
        <w:sz w:val="16"/>
      </w:rPr>
      <w:instrText xml:space="preserve"> NUMPAGES  \* MERGEFORMAT </w:instrText>
    </w:r>
    <w:r>
      <w:rPr>
        <w:sz w:val="16"/>
      </w:rPr>
      <w:fldChar w:fldCharType="separate"/>
    </w:r>
    <w:r w:rsidR="004363B5">
      <w:rPr>
        <w:noProof/>
        <w:sz w:val="16"/>
      </w:rPr>
      <w:t>2</w:t>
    </w:r>
    <w:r>
      <w:rPr>
        <w:sz w:val="16"/>
      </w:rPr>
      <w:fldChar w:fldCharType="end"/>
    </w:r>
    <w:r>
      <w:tab/>
    </w:r>
    <w:r>
      <w:rPr>
        <w:sz w:val="16"/>
      </w:rPr>
      <w:t>Groupe Baumer</w:t>
    </w:r>
  </w:p>
  <w:p w:rsidR="006C0FB1" w:rsidRDefault="006C0FB1">
    <w:pPr>
      <w:pBdr>
        <w:top w:val="single" w:sz="4" w:space="1" w:color="auto"/>
      </w:pBdr>
      <w:tabs>
        <w:tab w:val="center" w:pos="4819"/>
        <w:tab w:val="right" w:pos="9638"/>
      </w:tabs>
    </w:pPr>
    <w:r>
      <w:tab/>
    </w:r>
    <w: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0FB1" w:rsidRPr="00E93A84" w:rsidRDefault="006C0FB1">
    <w:pPr>
      <w:pStyle w:val="Fuzeile"/>
      <w:tabs>
        <w:tab w:val="clear" w:pos="4820"/>
        <w:tab w:val="clear" w:pos="9639"/>
        <w:tab w:val="center" w:pos="4819"/>
        <w:tab w:val="right" w:pos="9638"/>
      </w:tabs>
      <w:rPr>
        <w:sz w:val="20"/>
      </w:rPr>
    </w:pPr>
    <w:r>
      <w:rPr>
        <w:sz w:val="20"/>
      </w:rPr>
      <w:fldChar w:fldCharType="begin"/>
    </w:r>
    <w:r w:rsidRPr="007F1F20">
      <w:rPr>
        <w:sz w:val="20"/>
        <w:lang w:val="nb-NO"/>
        <w:rPrChange w:id="9" w:author="KB" w:date="2015-08-27T12:31:00Z">
          <w:rPr>
            <w:sz w:val="20"/>
          </w:rPr>
        </w:rPrChange>
      </w:rPr>
      <w:instrText xml:space="preserve"> FILENAME  \* MERGEFORMAT </w:instrText>
    </w:r>
    <w:r>
      <w:rPr>
        <w:sz w:val="20"/>
      </w:rPr>
      <w:fldChar w:fldCharType="separate"/>
    </w:r>
    <w:ins w:id="10" w:author="Reichle Petra" w:date="2015-08-21T11:04:00Z">
      <w:r w:rsidR="00E93A84" w:rsidRPr="007F1F20">
        <w:rPr>
          <w:noProof/>
          <w:sz w:val="20"/>
          <w:lang w:val="nb-NO"/>
          <w:rPrChange w:id="11" w:author="KB" w:date="2015-08-27T12:31:00Z">
            <w:rPr>
              <w:noProof/>
              <w:sz w:val="20"/>
            </w:rPr>
          </w:rPrChange>
        </w:rPr>
        <w:t>0815_Baumer_PR_HOG86 FSL_DE. FINAL.docx</w:t>
      </w:r>
    </w:ins>
    <w:r w:rsidR="00E93A84" w:rsidRPr="007F1F20">
      <w:rPr>
        <w:noProof/>
        <w:sz w:val="20"/>
        <w:lang w:val="nb-NO"/>
        <w:rPrChange w:id="12" w:author="KB" w:date="2015-08-27T12:31:00Z">
          <w:rPr>
            <w:noProof/>
            <w:sz w:val="20"/>
          </w:rPr>
        </w:rPrChange>
      </w:rPr>
      <w:t xml:space="preserve">0815_Baumer_PR_HOG86 FSL_DE. </w:t>
    </w:r>
    <w:r w:rsidR="00E93A84" w:rsidRPr="00E93A84">
      <w:rPr>
        <w:noProof/>
        <w:sz w:val="20"/>
        <w:rPrChange w:id="13" w:author="Reichle Petra" w:date="2015-08-21T11:04:00Z">
          <w:rPr>
            <w:sz w:val="20"/>
          </w:rPr>
        </w:rPrChange>
      </w:rPr>
      <w:t>FINAL.docx</w:t>
    </w:r>
    <w:del w:id="14" w:author="Reichle Petra" w:date="2015-08-21T11:03:00Z">
      <w:r w:rsidR="00F17A54" w:rsidRPr="00E93A84" w:rsidDel="00E93A84">
        <w:rPr>
          <w:noProof/>
          <w:sz w:val="20"/>
        </w:rPr>
        <w:delText>0715_Baumer_PR_HOG86 FSL_DE_1 01.docx</w:delText>
      </w:r>
    </w:del>
    <w:r>
      <w:rPr>
        <w:sz w:val="20"/>
      </w:rPr>
      <w:fldChar w:fldCharType="end"/>
    </w:r>
    <w:r>
      <w:tab/>
    </w:r>
    <w:r>
      <w:rPr>
        <w:sz w:val="20"/>
      </w:rPr>
      <w:fldChar w:fldCharType="begin"/>
    </w:r>
    <w:r w:rsidRPr="00E93A84">
      <w:rPr>
        <w:sz w:val="20"/>
      </w:rPr>
      <w:instrText xml:space="preserve"> PAGE  \* MERGEFORMAT </w:instrText>
    </w:r>
    <w:r>
      <w:rPr>
        <w:sz w:val="20"/>
      </w:rPr>
      <w:fldChar w:fldCharType="separate"/>
    </w:r>
    <w:r w:rsidRPr="00E93A84">
      <w:rPr>
        <w:noProof/>
        <w:sz w:val="20"/>
      </w:rPr>
      <w:t>1</w:t>
    </w:r>
    <w:r>
      <w:rPr>
        <w:sz w:val="20"/>
      </w:rPr>
      <w:fldChar w:fldCharType="end"/>
    </w:r>
    <w:r>
      <w:rPr>
        <w:sz w:val="20"/>
      </w:rPr>
      <w:t>/</w:t>
    </w:r>
    <w:r>
      <w:rPr>
        <w:sz w:val="20"/>
      </w:rPr>
      <w:fldChar w:fldCharType="begin"/>
    </w:r>
    <w:r w:rsidRPr="00E93A84">
      <w:rPr>
        <w:sz w:val="20"/>
      </w:rPr>
      <w:instrText xml:space="preserve"> NUMPAGES  \* MERGEFORMAT </w:instrText>
    </w:r>
    <w:r>
      <w:rPr>
        <w:sz w:val="20"/>
      </w:rPr>
      <w:fldChar w:fldCharType="separate"/>
    </w:r>
    <w:ins w:id="15" w:author="Reichle Petra" w:date="2015-08-21T11:04:00Z">
      <w:r w:rsidR="00E93A84">
        <w:rPr>
          <w:noProof/>
          <w:sz w:val="20"/>
        </w:rPr>
        <w:t>2</w:t>
      </w:r>
    </w:ins>
    <w:r w:rsidR="00E93A84">
      <w:rPr>
        <w:noProof/>
        <w:sz w:val="20"/>
      </w:rPr>
      <w:t>2</w:t>
    </w:r>
    <w:del w:id="16" w:author="Reichle Petra" w:date="2015-08-21T11:04:00Z">
      <w:r w:rsidR="00E93A84" w:rsidRPr="00E93A84" w:rsidDel="00E93A84">
        <w:rPr>
          <w:noProof/>
          <w:sz w:val="20"/>
        </w:rPr>
        <w:delText>2</w:delText>
      </w:r>
    </w:del>
    <w:r>
      <w:rPr>
        <w:sz w:val="20"/>
      </w:rPr>
      <w:fldChar w:fldCharType="end"/>
    </w:r>
    <w:r>
      <w:tab/>
    </w:r>
    <w:r>
      <w:rPr>
        <w:sz w:val="20"/>
      </w:rPr>
      <w:t>Baumer Electric AG</w:t>
    </w:r>
  </w:p>
  <w:p w:rsidR="006C0FB1" w:rsidRDefault="006C0FB1">
    <w:pPr>
      <w:pStyle w:val="Fuzeile"/>
    </w:pPr>
    <w:r>
      <w:fldChar w:fldCharType="begin"/>
    </w:r>
    <w:r>
      <w:instrText xml:space="preserve"> SAVEDATE \@ "dd.MM.yyyy" \* MERGEFORMAT </w:instrText>
    </w:r>
    <w:r>
      <w:fldChar w:fldCharType="separate"/>
    </w:r>
    <w:r w:rsidR="004363B5">
      <w:rPr>
        <w:noProof/>
      </w:rPr>
      <w:t>19.11.2015</w:t>
    </w:r>
    <w:r>
      <w:fldChar w:fldCharType="end"/>
    </w:r>
    <w:r>
      <w:t>/</w:t>
    </w:r>
    <w:r>
      <w:fldChar w:fldCharType="begin"/>
    </w:r>
    <w:r>
      <w:instrText>AUTHOR \* MERGEFORMAT</w:instrText>
    </w:r>
    <w:r>
      <w:fldChar w:fldCharType="end"/>
    </w:r>
    <w:r>
      <w:tab/>
    </w:r>
    <w:r>
      <w:tab/>
      <w:t>Frauenfeld, Suisse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4C7A" w:rsidRDefault="00E64C7A">
      <w:r>
        <w:separator/>
      </w:r>
    </w:p>
  </w:footnote>
  <w:footnote w:type="continuationSeparator" w:id="0">
    <w:p w:rsidR="00E64C7A" w:rsidRDefault="00E64C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0FB1" w:rsidRDefault="006C0FB1" w:rsidP="0006218F">
    <w:pPr>
      <w:tabs>
        <w:tab w:val="right" w:pos="9639"/>
      </w:tabs>
      <w:ind w:left="79" w:hanging="697"/>
    </w:pPr>
    <w:r>
      <w:rPr>
        <w:noProof/>
        <w:lang w:val="en-US" w:eastAsia="en-US" w:bidi="ar-SA"/>
      </w:rPr>
      <w:drawing>
        <wp:inline distT="0" distB="0" distL="0" distR="0" wp14:anchorId="644781D1" wp14:editId="644781D2">
          <wp:extent cx="1743075" cy="219075"/>
          <wp:effectExtent l="0" t="0" r="9525" b="9525"/>
          <wp:docPr id="5" name="Bild 2" descr="Beschreibung: \\baumernet.org\ch01d\MCO\Markt\Corp Ident\Branding\Logos\Logo_Office\B_R_N_R_Offic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 descr="Beschreibung: \\baumernet.org\ch01d\MCO\Markt\Corp Ident\Branding\Logos\Logo_Office\B_R_N_R_Offic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3075" cy="219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</w:t>
    </w:r>
    <w:r>
      <w:tab/>
    </w:r>
    <w:r>
      <w:rPr>
        <w:noProof/>
        <w:lang w:val="en-US" w:eastAsia="en-US" w:bidi="ar-SA"/>
      </w:rPr>
      <w:drawing>
        <wp:inline distT="0" distB="0" distL="0" distR="0" wp14:anchorId="644781D3" wp14:editId="644781D4">
          <wp:extent cx="1028700" cy="114300"/>
          <wp:effectExtent l="0" t="0" r="0" b="0"/>
          <wp:docPr id="7" name="Bild 10" descr="Beschreibung: \\baumernet.org\ch01d\MCO\Markt\Corp Ident\Branding\Logos\Logo_Office\S_R_N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0" descr="Beschreibung: \\baumernet.org\ch01d\MCO\Markt\Corp Ident\Branding\Logos\Logo_Office\S_R_N.bmp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1"/>
    <w:multiLevelType w:val="singleLevel"/>
    <w:tmpl w:val="1912360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>
    <w:nsid w:val="FFFFFF82"/>
    <w:multiLevelType w:val="singleLevel"/>
    <w:tmpl w:val="A1EA3ECE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>
    <w:nsid w:val="FFFFFF83"/>
    <w:multiLevelType w:val="singleLevel"/>
    <w:tmpl w:val="A53EC5F2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>
    <w:nsid w:val="FFFFFF89"/>
    <w:multiLevelType w:val="singleLevel"/>
    <w:tmpl w:val="C5BAFC68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183D0811"/>
    <w:multiLevelType w:val="hybridMultilevel"/>
    <w:tmpl w:val="D7F6A310"/>
    <w:lvl w:ilvl="0" w:tplc="B180120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A6A6A6" w:themeColor="background1" w:themeShade="A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1822FC"/>
    <w:multiLevelType w:val="multilevel"/>
    <w:tmpl w:val="72EEA52C"/>
    <w:lvl w:ilvl="0">
      <w:start w:val="1"/>
      <w:numFmt w:val="bullet"/>
      <w:lvlText w:val="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51"/>
        </w:tabs>
        <w:ind w:left="851" w:hanging="426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276"/>
        </w:tabs>
        <w:ind w:left="1276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701"/>
        </w:tabs>
        <w:ind w:left="1701" w:hanging="425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126"/>
        </w:tabs>
        <w:ind w:left="2126" w:hanging="425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">
    <w:nsid w:val="23F4117D"/>
    <w:multiLevelType w:val="hybridMultilevel"/>
    <w:tmpl w:val="ADE2558C"/>
    <w:lvl w:ilvl="0" w:tplc="0407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6FB2AE8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2CC95B9D"/>
    <w:multiLevelType w:val="multilevel"/>
    <w:tmpl w:val="2B20CC26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636"/>
        </w:tabs>
        <w:ind w:left="1418" w:hanging="142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>
    <w:nsid w:val="42450397"/>
    <w:multiLevelType w:val="hybridMultilevel"/>
    <w:tmpl w:val="B63E1A50"/>
    <w:lvl w:ilvl="0" w:tplc="D9620D28">
      <w:start w:val="1"/>
      <w:numFmt w:val="bullet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B5A7503"/>
    <w:multiLevelType w:val="multilevel"/>
    <w:tmpl w:val="24DA1042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1">
    <w:nsid w:val="4EBC3F75"/>
    <w:multiLevelType w:val="multilevel"/>
    <w:tmpl w:val="591E34D8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6"/>
        </w:tabs>
        <w:ind w:left="1701" w:hanging="4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1"/>
        </w:tabs>
        <w:ind w:left="2126" w:hanging="4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>
    <w:nsid w:val="4ED50048"/>
    <w:multiLevelType w:val="hybridMultilevel"/>
    <w:tmpl w:val="41CA33A6"/>
    <w:lvl w:ilvl="0" w:tplc="A376892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6281156"/>
    <w:multiLevelType w:val="multilevel"/>
    <w:tmpl w:val="ADE2558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6EA2871"/>
    <w:multiLevelType w:val="hybridMultilevel"/>
    <w:tmpl w:val="2786939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F3301FB"/>
    <w:multiLevelType w:val="multilevel"/>
    <w:tmpl w:val="A61269FE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701"/>
        </w:tabs>
        <w:ind w:left="1701" w:hanging="425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26"/>
        </w:tabs>
        <w:ind w:left="2126" w:hanging="425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>
    <w:nsid w:val="61BA5510"/>
    <w:multiLevelType w:val="hybridMultilevel"/>
    <w:tmpl w:val="10C4AC80"/>
    <w:lvl w:ilvl="0" w:tplc="940647A4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FAF59C0"/>
    <w:multiLevelType w:val="hybridMultilevel"/>
    <w:tmpl w:val="45983556"/>
    <w:lvl w:ilvl="0" w:tplc="4D22852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5993D16"/>
    <w:multiLevelType w:val="hybridMultilevel"/>
    <w:tmpl w:val="1D1635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B5371B3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>
    <w:nsid w:val="7D95195A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0"/>
  </w:num>
  <w:num w:numId="2">
    <w:abstractNumId w:val="10"/>
  </w:num>
  <w:num w:numId="3">
    <w:abstractNumId w:val="10"/>
  </w:num>
  <w:num w:numId="4">
    <w:abstractNumId w:val="3"/>
  </w:num>
  <w:num w:numId="5">
    <w:abstractNumId w:val="3"/>
  </w:num>
  <w:num w:numId="6">
    <w:abstractNumId w:val="10"/>
  </w:num>
  <w:num w:numId="7">
    <w:abstractNumId w:val="10"/>
  </w:num>
  <w:num w:numId="8">
    <w:abstractNumId w:val="10"/>
  </w:num>
  <w:num w:numId="9">
    <w:abstractNumId w:val="16"/>
  </w:num>
  <w:num w:numId="10">
    <w:abstractNumId w:val="8"/>
  </w:num>
  <w:num w:numId="11">
    <w:abstractNumId w:val="15"/>
  </w:num>
  <w:num w:numId="12">
    <w:abstractNumId w:val="11"/>
  </w:num>
  <w:num w:numId="13">
    <w:abstractNumId w:val="5"/>
  </w:num>
  <w:num w:numId="14">
    <w:abstractNumId w:val="20"/>
  </w:num>
  <w:num w:numId="15">
    <w:abstractNumId w:val="7"/>
  </w:num>
  <w:num w:numId="16">
    <w:abstractNumId w:val="9"/>
  </w:num>
  <w:num w:numId="17">
    <w:abstractNumId w:val="19"/>
  </w:num>
  <w:num w:numId="18">
    <w:abstractNumId w:val="18"/>
  </w:num>
  <w:num w:numId="19">
    <w:abstractNumId w:val="2"/>
  </w:num>
  <w:num w:numId="20">
    <w:abstractNumId w:val="1"/>
  </w:num>
  <w:num w:numId="21">
    <w:abstractNumId w:val="14"/>
  </w:num>
  <w:num w:numId="22">
    <w:abstractNumId w:val="6"/>
  </w:num>
  <w:num w:numId="23">
    <w:abstractNumId w:val="0"/>
  </w:num>
  <w:num w:numId="24">
    <w:abstractNumId w:val="13"/>
  </w:num>
  <w:num w:numId="25">
    <w:abstractNumId w:val="3"/>
  </w:num>
  <w:num w:numId="26">
    <w:abstractNumId w:val="2"/>
  </w:num>
  <w:num w:numId="27">
    <w:abstractNumId w:val="1"/>
  </w:num>
  <w:num w:numId="28">
    <w:abstractNumId w:val="10"/>
  </w:num>
  <w:num w:numId="29">
    <w:abstractNumId w:val="10"/>
  </w:num>
  <w:num w:numId="30">
    <w:abstractNumId w:val="10"/>
  </w:num>
  <w:num w:numId="31">
    <w:abstractNumId w:val="10"/>
  </w:num>
  <w:num w:numId="32">
    <w:abstractNumId w:val="10"/>
  </w:num>
  <w:num w:numId="33">
    <w:abstractNumId w:val="17"/>
  </w:num>
  <w:num w:numId="34">
    <w:abstractNumId w:val="12"/>
  </w:num>
  <w:num w:numId="3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hideSpellingErrors/>
  <w:hideGrammaticalErrors/>
  <w:activeWritingStyle w:appName="MSWord" w:lang="de-DE" w:vendorID="64" w:dllVersion="131078" w:nlCheck="1" w:checkStyle="1"/>
  <w:activeWritingStyle w:appName="MSWord" w:lang="fr-CH" w:vendorID="64" w:dllVersion="131078" w:nlCheck="1" w:checkStyle="1"/>
  <w:activeWritingStyle w:appName="MSWord" w:lang="fr-FR" w:vendorID="64" w:dllVersion="131078" w:nlCheck="1" w:checkStyle="1"/>
  <w:activeWritingStyle w:appName="MSWord" w:lang="de-CH" w:vendorID="64" w:dllVersion="131078" w:nlCheck="1" w:checkStyle="1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lickAndTypeStyle w:val="BaumerFliesstext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18F"/>
    <w:rsid w:val="000031AC"/>
    <w:rsid w:val="000038DB"/>
    <w:rsid w:val="00004CF2"/>
    <w:rsid w:val="000069A1"/>
    <w:rsid w:val="0001673B"/>
    <w:rsid w:val="0001717B"/>
    <w:rsid w:val="000231F3"/>
    <w:rsid w:val="000237FD"/>
    <w:rsid w:val="00023879"/>
    <w:rsid w:val="00040253"/>
    <w:rsid w:val="00043955"/>
    <w:rsid w:val="0005180E"/>
    <w:rsid w:val="00055535"/>
    <w:rsid w:val="0006218F"/>
    <w:rsid w:val="000674CA"/>
    <w:rsid w:val="00094311"/>
    <w:rsid w:val="00094C5D"/>
    <w:rsid w:val="00095159"/>
    <w:rsid w:val="00095264"/>
    <w:rsid w:val="000C0469"/>
    <w:rsid w:val="000F68C2"/>
    <w:rsid w:val="000F6DFA"/>
    <w:rsid w:val="00107DF0"/>
    <w:rsid w:val="00110207"/>
    <w:rsid w:val="0012030C"/>
    <w:rsid w:val="0013679D"/>
    <w:rsid w:val="001620A3"/>
    <w:rsid w:val="0016445F"/>
    <w:rsid w:val="00165D2A"/>
    <w:rsid w:val="0016751C"/>
    <w:rsid w:val="00170D96"/>
    <w:rsid w:val="0017215C"/>
    <w:rsid w:val="001840C2"/>
    <w:rsid w:val="00187184"/>
    <w:rsid w:val="001950ED"/>
    <w:rsid w:val="00197CA4"/>
    <w:rsid w:val="001A0119"/>
    <w:rsid w:val="001A3B8A"/>
    <w:rsid w:val="001B3788"/>
    <w:rsid w:val="001B605F"/>
    <w:rsid w:val="001C1F96"/>
    <w:rsid w:val="001D4661"/>
    <w:rsid w:val="001E11B1"/>
    <w:rsid w:val="001F5CFA"/>
    <w:rsid w:val="0020676E"/>
    <w:rsid w:val="00206F3F"/>
    <w:rsid w:val="00207892"/>
    <w:rsid w:val="00211FDB"/>
    <w:rsid w:val="00226420"/>
    <w:rsid w:val="0023418F"/>
    <w:rsid w:val="00242AC3"/>
    <w:rsid w:val="00251AB3"/>
    <w:rsid w:val="00263D42"/>
    <w:rsid w:val="0027421F"/>
    <w:rsid w:val="002760F1"/>
    <w:rsid w:val="00277D47"/>
    <w:rsid w:val="0028040F"/>
    <w:rsid w:val="00285448"/>
    <w:rsid w:val="002856C7"/>
    <w:rsid w:val="002B766F"/>
    <w:rsid w:val="002C2506"/>
    <w:rsid w:val="002C6B3F"/>
    <w:rsid w:val="002C7ACC"/>
    <w:rsid w:val="002D23C3"/>
    <w:rsid w:val="002D5AF0"/>
    <w:rsid w:val="002E0C56"/>
    <w:rsid w:val="002F385B"/>
    <w:rsid w:val="002F6854"/>
    <w:rsid w:val="002F6C81"/>
    <w:rsid w:val="00300A8D"/>
    <w:rsid w:val="00304A1A"/>
    <w:rsid w:val="00305AAC"/>
    <w:rsid w:val="00306CEB"/>
    <w:rsid w:val="003147E9"/>
    <w:rsid w:val="00320EC4"/>
    <w:rsid w:val="0033478C"/>
    <w:rsid w:val="00335451"/>
    <w:rsid w:val="0034489E"/>
    <w:rsid w:val="00350A39"/>
    <w:rsid w:val="00356479"/>
    <w:rsid w:val="0036354F"/>
    <w:rsid w:val="0038586A"/>
    <w:rsid w:val="003908B5"/>
    <w:rsid w:val="00397C37"/>
    <w:rsid w:val="003A6DB4"/>
    <w:rsid w:val="003B227F"/>
    <w:rsid w:val="003F6F3F"/>
    <w:rsid w:val="004042B5"/>
    <w:rsid w:val="004105DC"/>
    <w:rsid w:val="00433B0D"/>
    <w:rsid w:val="00434115"/>
    <w:rsid w:val="004363B5"/>
    <w:rsid w:val="00440CE9"/>
    <w:rsid w:val="0044376D"/>
    <w:rsid w:val="00445F48"/>
    <w:rsid w:val="00453E9F"/>
    <w:rsid w:val="0045513F"/>
    <w:rsid w:val="00461880"/>
    <w:rsid w:val="00467B58"/>
    <w:rsid w:val="00475530"/>
    <w:rsid w:val="00492F72"/>
    <w:rsid w:val="004A5176"/>
    <w:rsid w:val="004B6E88"/>
    <w:rsid w:val="004D219A"/>
    <w:rsid w:val="004D78C2"/>
    <w:rsid w:val="004E08A8"/>
    <w:rsid w:val="004F0217"/>
    <w:rsid w:val="004F15F7"/>
    <w:rsid w:val="004F7B91"/>
    <w:rsid w:val="004F7E62"/>
    <w:rsid w:val="0050070C"/>
    <w:rsid w:val="005030EA"/>
    <w:rsid w:val="0052151F"/>
    <w:rsid w:val="00524E82"/>
    <w:rsid w:val="005271B4"/>
    <w:rsid w:val="0053014A"/>
    <w:rsid w:val="005354B1"/>
    <w:rsid w:val="00552882"/>
    <w:rsid w:val="00557438"/>
    <w:rsid w:val="00560A5F"/>
    <w:rsid w:val="00564727"/>
    <w:rsid w:val="00571D46"/>
    <w:rsid w:val="005724CC"/>
    <w:rsid w:val="005753C8"/>
    <w:rsid w:val="00582042"/>
    <w:rsid w:val="00584DDB"/>
    <w:rsid w:val="00595AFF"/>
    <w:rsid w:val="005C1D79"/>
    <w:rsid w:val="005C2253"/>
    <w:rsid w:val="005C4013"/>
    <w:rsid w:val="005D094F"/>
    <w:rsid w:val="005D2F7E"/>
    <w:rsid w:val="005E0996"/>
    <w:rsid w:val="005E0FA5"/>
    <w:rsid w:val="005E23F7"/>
    <w:rsid w:val="005E2696"/>
    <w:rsid w:val="005E48F2"/>
    <w:rsid w:val="00606875"/>
    <w:rsid w:val="00610BC1"/>
    <w:rsid w:val="00612C96"/>
    <w:rsid w:val="00614B9B"/>
    <w:rsid w:val="00621D67"/>
    <w:rsid w:val="006256C8"/>
    <w:rsid w:val="00625773"/>
    <w:rsid w:val="00635240"/>
    <w:rsid w:val="006563FC"/>
    <w:rsid w:val="00674C8A"/>
    <w:rsid w:val="0067734D"/>
    <w:rsid w:val="00692FF1"/>
    <w:rsid w:val="006975A0"/>
    <w:rsid w:val="006A4B9A"/>
    <w:rsid w:val="006A6102"/>
    <w:rsid w:val="006B3EC2"/>
    <w:rsid w:val="006C0FB1"/>
    <w:rsid w:val="006C6E2A"/>
    <w:rsid w:val="006D0E60"/>
    <w:rsid w:val="006D2E9A"/>
    <w:rsid w:val="006E2CDD"/>
    <w:rsid w:val="00702DE3"/>
    <w:rsid w:val="00703EB7"/>
    <w:rsid w:val="00705429"/>
    <w:rsid w:val="00705854"/>
    <w:rsid w:val="00711D4A"/>
    <w:rsid w:val="00757072"/>
    <w:rsid w:val="00766F99"/>
    <w:rsid w:val="007777E8"/>
    <w:rsid w:val="007815A5"/>
    <w:rsid w:val="00783AA5"/>
    <w:rsid w:val="00787FA7"/>
    <w:rsid w:val="00790608"/>
    <w:rsid w:val="00792874"/>
    <w:rsid w:val="00793E8A"/>
    <w:rsid w:val="007A1E13"/>
    <w:rsid w:val="007A2CE4"/>
    <w:rsid w:val="007B1E9C"/>
    <w:rsid w:val="007B246A"/>
    <w:rsid w:val="007D109B"/>
    <w:rsid w:val="007E0065"/>
    <w:rsid w:val="007E0DEB"/>
    <w:rsid w:val="007E5F16"/>
    <w:rsid w:val="007F1F20"/>
    <w:rsid w:val="00801D2A"/>
    <w:rsid w:val="00810FEA"/>
    <w:rsid w:val="00816265"/>
    <w:rsid w:val="00831928"/>
    <w:rsid w:val="00835F73"/>
    <w:rsid w:val="00842538"/>
    <w:rsid w:val="008535AF"/>
    <w:rsid w:val="0085634B"/>
    <w:rsid w:val="00856621"/>
    <w:rsid w:val="0087333E"/>
    <w:rsid w:val="00883C3F"/>
    <w:rsid w:val="00893092"/>
    <w:rsid w:val="008B2818"/>
    <w:rsid w:val="008B5B33"/>
    <w:rsid w:val="008C108E"/>
    <w:rsid w:val="008C1BFA"/>
    <w:rsid w:val="008C3645"/>
    <w:rsid w:val="008C6A72"/>
    <w:rsid w:val="008D4EC8"/>
    <w:rsid w:val="008F36D1"/>
    <w:rsid w:val="00905F3C"/>
    <w:rsid w:val="00923462"/>
    <w:rsid w:val="00924E3C"/>
    <w:rsid w:val="009274F2"/>
    <w:rsid w:val="00935168"/>
    <w:rsid w:val="00960872"/>
    <w:rsid w:val="0096200F"/>
    <w:rsid w:val="00962689"/>
    <w:rsid w:val="009633B6"/>
    <w:rsid w:val="0097131D"/>
    <w:rsid w:val="0097568A"/>
    <w:rsid w:val="00981741"/>
    <w:rsid w:val="0099097E"/>
    <w:rsid w:val="009A18EE"/>
    <w:rsid w:val="009C10D5"/>
    <w:rsid w:val="009D0428"/>
    <w:rsid w:val="009D7AE4"/>
    <w:rsid w:val="009E0601"/>
    <w:rsid w:val="009E6DCD"/>
    <w:rsid w:val="009E750D"/>
    <w:rsid w:val="009F3174"/>
    <w:rsid w:val="009F68FD"/>
    <w:rsid w:val="00A038EC"/>
    <w:rsid w:val="00A1520D"/>
    <w:rsid w:val="00A178B2"/>
    <w:rsid w:val="00A23DE1"/>
    <w:rsid w:val="00A2461C"/>
    <w:rsid w:val="00A26EED"/>
    <w:rsid w:val="00A55F6B"/>
    <w:rsid w:val="00A60557"/>
    <w:rsid w:val="00A61257"/>
    <w:rsid w:val="00A6709D"/>
    <w:rsid w:val="00A72AA8"/>
    <w:rsid w:val="00A969BC"/>
    <w:rsid w:val="00AA2383"/>
    <w:rsid w:val="00AB29CE"/>
    <w:rsid w:val="00AC4505"/>
    <w:rsid w:val="00AE20BD"/>
    <w:rsid w:val="00AF5344"/>
    <w:rsid w:val="00B02D40"/>
    <w:rsid w:val="00B05F3E"/>
    <w:rsid w:val="00B122D8"/>
    <w:rsid w:val="00B13F2B"/>
    <w:rsid w:val="00B22737"/>
    <w:rsid w:val="00B45711"/>
    <w:rsid w:val="00B47F88"/>
    <w:rsid w:val="00B5442D"/>
    <w:rsid w:val="00B60EE1"/>
    <w:rsid w:val="00B804AD"/>
    <w:rsid w:val="00B81662"/>
    <w:rsid w:val="00B84651"/>
    <w:rsid w:val="00B87682"/>
    <w:rsid w:val="00B90CC6"/>
    <w:rsid w:val="00BA2327"/>
    <w:rsid w:val="00BB2052"/>
    <w:rsid w:val="00BB5A7E"/>
    <w:rsid w:val="00BB747B"/>
    <w:rsid w:val="00BC5444"/>
    <w:rsid w:val="00BD050A"/>
    <w:rsid w:val="00BD0FC4"/>
    <w:rsid w:val="00BD6513"/>
    <w:rsid w:val="00BE5B67"/>
    <w:rsid w:val="00C021A7"/>
    <w:rsid w:val="00C0280E"/>
    <w:rsid w:val="00C02955"/>
    <w:rsid w:val="00C24143"/>
    <w:rsid w:val="00C325B6"/>
    <w:rsid w:val="00C36E7E"/>
    <w:rsid w:val="00C45B61"/>
    <w:rsid w:val="00C51909"/>
    <w:rsid w:val="00C531FA"/>
    <w:rsid w:val="00C558F8"/>
    <w:rsid w:val="00C647CB"/>
    <w:rsid w:val="00C67C8B"/>
    <w:rsid w:val="00C715E5"/>
    <w:rsid w:val="00C83EBE"/>
    <w:rsid w:val="00C879A3"/>
    <w:rsid w:val="00C90A40"/>
    <w:rsid w:val="00C96BB6"/>
    <w:rsid w:val="00C97983"/>
    <w:rsid w:val="00CA1FE3"/>
    <w:rsid w:val="00CA2757"/>
    <w:rsid w:val="00CA58E1"/>
    <w:rsid w:val="00CA6BEA"/>
    <w:rsid w:val="00CB2B89"/>
    <w:rsid w:val="00CD65BC"/>
    <w:rsid w:val="00CE5AC1"/>
    <w:rsid w:val="00CF1D4F"/>
    <w:rsid w:val="00D05D89"/>
    <w:rsid w:val="00D07E4E"/>
    <w:rsid w:val="00D12E04"/>
    <w:rsid w:val="00D13AE3"/>
    <w:rsid w:val="00D1552B"/>
    <w:rsid w:val="00D15DED"/>
    <w:rsid w:val="00D22764"/>
    <w:rsid w:val="00D36F93"/>
    <w:rsid w:val="00D40F17"/>
    <w:rsid w:val="00D422FA"/>
    <w:rsid w:val="00D516A1"/>
    <w:rsid w:val="00D63583"/>
    <w:rsid w:val="00D6454E"/>
    <w:rsid w:val="00D652C6"/>
    <w:rsid w:val="00D72E33"/>
    <w:rsid w:val="00D7385A"/>
    <w:rsid w:val="00D754D0"/>
    <w:rsid w:val="00DA0827"/>
    <w:rsid w:val="00DC0F8E"/>
    <w:rsid w:val="00DC1AC5"/>
    <w:rsid w:val="00DC3BDC"/>
    <w:rsid w:val="00DC557C"/>
    <w:rsid w:val="00DD1F2B"/>
    <w:rsid w:val="00DD4692"/>
    <w:rsid w:val="00DD697F"/>
    <w:rsid w:val="00DE178E"/>
    <w:rsid w:val="00DF2BF5"/>
    <w:rsid w:val="00DF399E"/>
    <w:rsid w:val="00E23592"/>
    <w:rsid w:val="00E3192C"/>
    <w:rsid w:val="00E35D19"/>
    <w:rsid w:val="00E64C7A"/>
    <w:rsid w:val="00E66F02"/>
    <w:rsid w:val="00E671E4"/>
    <w:rsid w:val="00E73441"/>
    <w:rsid w:val="00E87573"/>
    <w:rsid w:val="00E92E67"/>
    <w:rsid w:val="00E93A84"/>
    <w:rsid w:val="00EA0DB0"/>
    <w:rsid w:val="00EA3403"/>
    <w:rsid w:val="00EA6E92"/>
    <w:rsid w:val="00EC02DC"/>
    <w:rsid w:val="00EC3D64"/>
    <w:rsid w:val="00ED2D5E"/>
    <w:rsid w:val="00EE1A28"/>
    <w:rsid w:val="00EE7D2B"/>
    <w:rsid w:val="00F01A77"/>
    <w:rsid w:val="00F0683E"/>
    <w:rsid w:val="00F1003A"/>
    <w:rsid w:val="00F1216A"/>
    <w:rsid w:val="00F140DF"/>
    <w:rsid w:val="00F17252"/>
    <w:rsid w:val="00F17A54"/>
    <w:rsid w:val="00F20237"/>
    <w:rsid w:val="00F22218"/>
    <w:rsid w:val="00F234D4"/>
    <w:rsid w:val="00F272F1"/>
    <w:rsid w:val="00F34B9B"/>
    <w:rsid w:val="00F4066B"/>
    <w:rsid w:val="00F45F6D"/>
    <w:rsid w:val="00F63F9D"/>
    <w:rsid w:val="00F662B9"/>
    <w:rsid w:val="00F70EEA"/>
    <w:rsid w:val="00F7682D"/>
    <w:rsid w:val="00F900C7"/>
    <w:rsid w:val="00F95B93"/>
    <w:rsid w:val="00FB008C"/>
    <w:rsid w:val="00FB4BCF"/>
    <w:rsid w:val="00FC17CB"/>
    <w:rsid w:val="00FC445C"/>
    <w:rsid w:val="00FC68CE"/>
    <w:rsid w:val="00FD1402"/>
    <w:rsid w:val="00FD14DF"/>
    <w:rsid w:val="00FD2F9A"/>
    <w:rsid w:val="00FD7A02"/>
    <w:rsid w:val="00FF3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fr-FR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2C6B3F"/>
    <w:rPr>
      <w:rFonts w:ascii="Arial" w:hAnsi="Arial"/>
      <w:szCs w:val="24"/>
    </w:rPr>
  </w:style>
  <w:style w:type="paragraph" w:styleId="berschrift1">
    <w:name w:val="heading 1"/>
    <w:basedOn w:val="Standard"/>
    <w:next w:val="BaumerFliesstext"/>
    <w:link w:val="berschrift1Zchn"/>
    <w:qFormat/>
    <w:pPr>
      <w:keepNext/>
      <w:numPr>
        <w:numId w:val="28"/>
      </w:numPr>
      <w:tabs>
        <w:tab w:val="clear" w:pos="432"/>
        <w:tab w:val="left" w:pos="720"/>
      </w:tabs>
      <w:spacing w:after="120" w:line="260" w:lineRule="atLeast"/>
      <w:ind w:left="720" w:hanging="720"/>
      <w:outlineLvl w:val="0"/>
    </w:pPr>
    <w:rPr>
      <w:b/>
      <w:bCs/>
      <w:kern w:val="32"/>
      <w:sz w:val="28"/>
      <w:szCs w:val="32"/>
    </w:rPr>
  </w:style>
  <w:style w:type="paragraph" w:styleId="berschrift2">
    <w:name w:val="heading 2"/>
    <w:basedOn w:val="Standard"/>
    <w:next w:val="BaumerFliesstext"/>
    <w:qFormat/>
    <w:pPr>
      <w:keepNext/>
      <w:numPr>
        <w:ilvl w:val="1"/>
        <w:numId w:val="29"/>
      </w:numPr>
      <w:tabs>
        <w:tab w:val="clear" w:pos="576"/>
        <w:tab w:val="left" w:pos="720"/>
      </w:tabs>
      <w:spacing w:before="180" w:after="120" w:line="260" w:lineRule="atLeast"/>
      <w:ind w:left="720" w:hanging="720"/>
      <w:outlineLvl w:val="1"/>
    </w:pPr>
    <w:rPr>
      <w:b/>
      <w:bCs/>
      <w:kern w:val="24"/>
      <w:sz w:val="24"/>
      <w:szCs w:val="28"/>
    </w:rPr>
  </w:style>
  <w:style w:type="paragraph" w:styleId="berschrift3">
    <w:name w:val="heading 3"/>
    <w:basedOn w:val="berschrift2"/>
    <w:next w:val="BaumerFliesstext"/>
    <w:link w:val="berschrift3Zchn"/>
    <w:qFormat/>
    <w:pPr>
      <w:numPr>
        <w:ilvl w:val="2"/>
        <w:numId w:val="30"/>
      </w:numPr>
      <w:spacing w:before="120" w:after="60"/>
      <w:outlineLvl w:val="2"/>
    </w:pPr>
    <w:rPr>
      <w:bCs w:val="0"/>
      <w:kern w:val="20"/>
      <w:sz w:val="20"/>
      <w:szCs w:val="26"/>
    </w:rPr>
  </w:style>
  <w:style w:type="paragraph" w:styleId="berschrift4">
    <w:name w:val="heading 4"/>
    <w:basedOn w:val="berschrift3"/>
    <w:next w:val="BaumerFliesstext"/>
    <w:qFormat/>
    <w:pPr>
      <w:numPr>
        <w:ilvl w:val="3"/>
        <w:numId w:val="31"/>
      </w:numPr>
      <w:tabs>
        <w:tab w:val="clear" w:pos="864"/>
        <w:tab w:val="left" w:pos="720"/>
      </w:tabs>
      <w:ind w:left="720" w:hanging="720"/>
      <w:outlineLvl w:val="3"/>
    </w:pPr>
    <w:rPr>
      <w:bCs/>
      <w:szCs w:val="28"/>
    </w:rPr>
  </w:style>
  <w:style w:type="paragraph" w:styleId="berschrift5">
    <w:name w:val="heading 5"/>
    <w:basedOn w:val="berschrift4"/>
    <w:next w:val="BaumerFliesstext"/>
    <w:qFormat/>
    <w:pPr>
      <w:numPr>
        <w:ilvl w:val="4"/>
        <w:numId w:val="32"/>
      </w:numPr>
      <w:tabs>
        <w:tab w:val="clear" w:pos="720"/>
        <w:tab w:val="clear" w:pos="1008"/>
        <w:tab w:val="left" w:pos="1077"/>
      </w:tabs>
      <w:ind w:left="1077" w:hanging="1077"/>
      <w:outlineLvl w:val="4"/>
    </w:pPr>
    <w:rPr>
      <w:bCs w:val="0"/>
      <w:i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aumerFliesstext">
    <w:name w:val="Baumer Fliesstext"/>
    <w:basedOn w:val="Standard"/>
    <w:link w:val="BaumerFliesstextZchn"/>
    <w:pPr>
      <w:spacing w:line="260" w:lineRule="atLeast"/>
    </w:pPr>
    <w:rPr>
      <w:kern w:val="20"/>
    </w:rPr>
  </w:style>
  <w:style w:type="paragraph" w:styleId="Aufzhlungszeichen">
    <w:name w:val="List Bullet"/>
    <w:basedOn w:val="BaumerFliesstext"/>
    <w:autoRedefine/>
    <w:pPr>
      <w:numPr>
        <w:numId w:val="25"/>
      </w:numPr>
      <w:tabs>
        <w:tab w:val="clear" w:pos="360"/>
      </w:tabs>
      <w:ind w:left="357" w:hanging="357"/>
    </w:pPr>
  </w:style>
  <w:style w:type="paragraph" w:styleId="Aufzhlungszeichen2">
    <w:name w:val="List Bullet 2"/>
    <w:basedOn w:val="Standard"/>
    <w:autoRedefine/>
    <w:pPr>
      <w:numPr>
        <w:numId w:val="26"/>
      </w:numPr>
      <w:tabs>
        <w:tab w:val="clear" w:pos="643"/>
        <w:tab w:val="num" w:pos="360"/>
        <w:tab w:val="left" w:pos="714"/>
      </w:tabs>
      <w:ind w:left="714" w:hanging="357"/>
    </w:pPr>
  </w:style>
  <w:style w:type="paragraph" w:styleId="Aufzhlungszeichen3">
    <w:name w:val="List Bullet 3"/>
    <w:basedOn w:val="Standard"/>
    <w:autoRedefine/>
    <w:pPr>
      <w:numPr>
        <w:numId w:val="27"/>
      </w:numPr>
      <w:tabs>
        <w:tab w:val="clear" w:pos="926"/>
        <w:tab w:val="left" w:pos="1072"/>
      </w:tabs>
      <w:ind w:left="1071" w:hanging="357"/>
    </w:pPr>
  </w:style>
  <w:style w:type="paragraph" w:customStyle="1" w:styleId="BaumerFliesstexteingerckt">
    <w:name w:val="Baumer Fliesstext eingerückt"/>
    <w:basedOn w:val="BaumerFliesstext"/>
    <w:pPr>
      <w:ind w:left="714"/>
    </w:pPr>
  </w:style>
  <w:style w:type="paragraph" w:customStyle="1" w:styleId="BaumerHaupttitel">
    <w:name w:val="Baumer Haupttitel"/>
    <w:basedOn w:val="BaumerFliesstext"/>
    <w:next w:val="BaumerFliesstext"/>
    <w:pPr>
      <w:keepNext/>
      <w:spacing w:after="120"/>
    </w:pPr>
    <w:rPr>
      <w:b/>
      <w:sz w:val="28"/>
    </w:rPr>
  </w:style>
  <w:style w:type="paragraph" w:customStyle="1" w:styleId="BaumerTitel">
    <w:name w:val="Baumer Titel"/>
    <w:basedOn w:val="BaumerFliesstext"/>
    <w:next w:val="BaumerFliesstext"/>
    <w:pPr>
      <w:keepNext/>
      <w:spacing w:before="180" w:after="120"/>
    </w:pPr>
    <w:rPr>
      <w:b/>
      <w:sz w:val="24"/>
    </w:rPr>
  </w:style>
  <w:style w:type="paragraph" w:customStyle="1" w:styleId="BaumerUntertitel">
    <w:name w:val="Baumer Untertitel"/>
    <w:basedOn w:val="BaumerFliesstext"/>
    <w:next w:val="BaumerFliesstext"/>
    <w:pPr>
      <w:keepNext/>
      <w:spacing w:before="120" w:after="60"/>
    </w:pPr>
    <w:rPr>
      <w:b/>
    </w:rPr>
  </w:style>
  <w:style w:type="character" w:styleId="BesuchterHyperlink">
    <w:name w:val="FollowedHyperlink"/>
    <w:basedOn w:val="Absatz-Standardschriftart"/>
    <w:rPr>
      <w:rFonts w:ascii="Arial" w:hAnsi="Arial"/>
      <w:color w:val="7FABC1"/>
      <w:sz w:val="20"/>
      <w:u w:val="single"/>
    </w:rPr>
  </w:style>
  <w:style w:type="paragraph" w:styleId="Fuzeile">
    <w:name w:val="footer"/>
    <w:basedOn w:val="Standard"/>
    <w:link w:val="FuzeileZchn"/>
    <w:pPr>
      <w:tabs>
        <w:tab w:val="center" w:pos="4820"/>
        <w:tab w:val="right" w:pos="9639"/>
      </w:tabs>
    </w:pPr>
    <w:rPr>
      <w:sz w:val="16"/>
    </w:rPr>
  </w:style>
  <w:style w:type="character" w:styleId="Hyperlink">
    <w:name w:val="Hyperlink"/>
    <w:basedOn w:val="Absatz-Standardschriftart"/>
    <w:rPr>
      <w:rFonts w:ascii="Arial" w:hAnsi="Arial"/>
      <w:color w:val="003399"/>
      <w:sz w:val="20"/>
      <w:u w:val="single"/>
    </w:rPr>
  </w:style>
  <w:style w:type="paragraph" w:styleId="Kopfzeile">
    <w:name w:val="header"/>
    <w:basedOn w:val="Standard"/>
    <w:pPr>
      <w:spacing w:line="260" w:lineRule="atLeast"/>
    </w:pPr>
  </w:style>
  <w:style w:type="paragraph" w:styleId="StandardWeb">
    <w:name w:val="Normal (Web)"/>
    <w:basedOn w:val="Standard"/>
    <w:uiPriority w:val="99"/>
  </w:style>
  <w:style w:type="paragraph" w:styleId="Standardeinzug">
    <w:name w:val="Normal Indent"/>
    <w:basedOn w:val="Standard"/>
    <w:pPr>
      <w:ind w:left="714"/>
    </w:pPr>
  </w:style>
  <w:style w:type="paragraph" w:styleId="Verzeichnis1">
    <w:name w:val="toc 1"/>
    <w:basedOn w:val="BaumerFliesstext"/>
    <w:next w:val="Standard"/>
    <w:semiHidden/>
    <w:pPr>
      <w:tabs>
        <w:tab w:val="right" w:leader="dot" w:pos="9639"/>
      </w:tabs>
      <w:spacing w:before="120"/>
    </w:pPr>
    <w:rPr>
      <w:b/>
    </w:rPr>
  </w:style>
  <w:style w:type="paragraph" w:styleId="Verzeichnis2">
    <w:name w:val="toc 2"/>
    <w:basedOn w:val="BaumerFliesstext"/>
    <w:next w:val="Standard"/>
    <w:semiHidden/>
    <w:pPr>
      <w:tabs>
        <w:tab w:val="right" w:leader="dot" w:pos="9639"/>
      </w:tabs>
    </w:pPr>
  </w:style>
  <w:style w:type="paragraph" w:styleId="Verzeichnis3">
    <w:name w:val="toc 3"/>
    <w:basedOn w:val="BaumerFliesstext"/>
    <w:next w:val="Verzeichnis2"/>
    <w:semiHidden/>
    <w:pPr>
      <w:tabs>
        <w:tab w:val="right" w:leader="dot" w:pos="9639"/>
      </w:tabs>
    </w:pPr>
  </w:style>
  <w:style w:type="paragraph" w:styleId="Verzeichnis4">
    <w:name w:val="toc 4"/>
    <w:basedOn w:val="BaumerFliesstext"/>
    <w:next w:val="Standard"/>
    <w:semiHidden/>
    <w:pPr>
      <w:tabs>
        <w:tab w:val="right" w:leader="dot" w:pos="9639"/>
      </w:tabs>
    </w:pPr>
  </w:style>
  <w:style w:type="paragraph" w:styleId="Verzeichnis5">
    <w:name w:val="toc 5"/>
    <w:basedOn w:val="BaumerFliesstext"/>
    <w:next w:val="Standard"/>
    <w:semiHidden/>
    <w:pPr>
      <w:tabs>
        <w:tab w:val="right" w:leader="dot" w:pos="9639"/>
      </w:tabs>
    </w:pPr>
  </w:style>
  <w:style w:type="paragraph" w:styleId="Beschriftung">
    <w:name w:val="caption"/>
    <w:basedOn w:val="Standard"/>
    <w:next w:val="Standard"/>
    <w:qFormat/>
    <w:pPr>
      <w:spacing w:before="120" w:after="120"/>
    </w:pPr>
    <w:rPr>
      <w:b/>
      <w:bCs/>
      <w:szCs w:val="20"/>
    </w:rPr>
  </w:style>
  <w:style w:type="paragraph" w:customStyle="1" w:styleId="PRLegendentext">
    <w:name w:val="PR Legendentext"/>
    <w:basedOn w:val="Standard"/>
    <w:link w:val="PRLegendentextZchn"/>
    <w:rsid w:val="002C6B3F"/>
    <w:rPr>
      <w:rFonts w:eastAsia="SimSun" w:cs="Arial"/>
    </w:rPr>
  </w:style>
  <w:style w:type="paragraph" w:customStyle="1" w:styleId="PRInformation">
    <w:name w:val="PR Information"/>
    <w:basedOn w:val="Kopfzeile"/>
    <w:rsid w:val="002C6B3F"/>
    <w:pPr>
      <w:framePr w:hSpace="141" w:wrap="around" w:vAnchor="text" w:hAnchor="margin" w:y="2702"/>
      <w:tabs>
        <w:tab w:val="right" w:pos="9540"/>
      </w:tabs>
      <w:spacing w:before="120" w:line="240" w:lineRule="auto"/>
      <w:jc w:val="right"/>
    </w:pPr>
    <w:rPr>
      <w:rFonts w:cs="Arial"/>
      <w:sz w:val="16"/>
    </w:rPr>
  </w:style>
  <w:style w:type="character" w:customStyle="1" w:styleId="PRLegendentextZchn">
    <w:name w:val="PR Legendentext Zchn"/>
    <w:basedOn w:val="Absatz-Standardschriftart"/>
    <w:link w:val="PRLegendentext"/>
    <w:rsid w:val="00A26EED"/>
    <w:rPr>
      <w:rFonts w:ascii="Arial" w:eastAsia="SimSun" w:hAnsi="Arial" w:cs="Arial"/>
      <w:szCs w:val="24"/>
      <w:lang w:val="fr-FR" w:eastAsia="fr-FR" w:bidi="fr-FR"/>
    </w:rPr>
  </w:style>
  <w:style w:type="paragraph" w:styleId="Sprechblasentext">
    <w:name w:val="Balloon Text"/>
    <w:basedOn w:val="Standard"/>
    <w:link w:val="SprechblasentextZchn"/>
    <w:rsid w:val="00EA6E9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EA6E92"/>
    <w:rPr>
      <w:rFonts w:ascii="Tahoma" w:hAnsi="Tahoma" w:cs="Tahoma"/>
      <w:sz w:val="16"/>
      <w:szCs w:val="16"/>
      <w:lang w:eastAsia="fr-FR"/>
    </w:rPr>
  </w:style>
  <w:style w:type="character" w:customStyle="1" w:styleId="FuzeileZchn">
    <w:name w:val="Fußzeile Zchn"/>
    <w:basedOn w:val="Absatz-Standardschriftart"/>
    <w:link w:val="Fuzeile"/>
    <w:rsid w:val="00EA6E92"/>
    <w:rPr>
      <w:rFonts w:ascii="Arial" w:hAnsi="Arial"/>
      <w:sz w:val="16"/>
      <w:szCs w:val="24"/>
      <w:lang w:eastAsia="fr-FR"/>
    </w:rPr>
  </w:style>
  <w:style w:type="character" w:customStyle="1" w:styleId="BaumerFliesstextZchn">
    <w:name w:val="Baumer Fliesstext Zchn"/>
    <w:link w:val="BaumerFliesstext"/>
    <w:rsid w:val="00EA6E92"/>
    <w:rPr>
      <w:rFonts w:ascii="Arial" w:hAnsi="Arial"/>
      <w:kern w:val="20"/>
      <w:szCs w:val="24"/>
      <w:lang w:eastAsia="fr-FR"/>
    </w:rPr>
  </w:style>
  <w:style w:type="character" w:styleId="Kommentarzeichen">
    <w:name w:val="annotation reference"/>
    <w:basedOn w:val="Absatz-Standardschriftart"/>
    <w:uiPriority w:val="99"/>
    <w:rsid w:val="00EE7D2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rsid w:val="00EE7D2B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EE7D2B"/>
    <w:rPr>
      <w:rFonts w:ascii="Arial" w:hAnsi="Arial"/>
      <w:lang w:eastAsia="fr-FR"/>
    </w:rPr>
  </w:style>
  <w:style w:type="paragraph" w:styleId="Kommentarthema">
    <w:name w:val="annotation subject"/>
    <w:basedOn w:val="Kommentartext"/>
    <w:next w:val="Kommentartext"/>
    <w:link w:val="KommentarthemaZchn"/>
    <w:rsid w:val="00EE7D2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EE7D2B"/>
    <w:rPr>
      <w:rFonts w:ascii="Arial" w:hAnsi="Arial"/>
      <w:b/>
      <w:bCs/>
      <w:lang w:eastAsia="fr-FR"/>
    </w:rPr>
  </w:style>
  <w:style w:type="character" w:customStyle="1" w:styleId="berschrift1Zchn">
    <w:name w:val="Überschrift 1 Zchn"/>
    <w:basedOn w:val="Absatz-Standardschriftart"/>
    <w:link w:val="berschrift1"/>
    <w:rsid w:val="008C108E"/>
    <w:rPr>
      <w:rFonts w:ascii="Arial" w:hAnsi="Arial"/>
      <w:b/>
      <w:bCs/>
      <w:kern w:val="32"/>
      <w:sz w:val="28"/>
      <w:szCs w:val="32"/>
      <w:lang w:eastAsia="fr-FR"/>
    </w:rPr>
  </w:style>
  <w:style w:type="character" w:customStyle="1" w:styleId="berschrift3Zchn">
    <w:name w:val="Überschrift 3 Zchn"/>
    <w:basedOn w:val="Absatz-Standardschriftart"/>
    <w:link w:val="berschrift3"/>
    <w:rsid w:val="008C108E"/>
    <w:rPr>
      <w:rFonts w:ascii="Arial" w:hAnsi="Arial"/>
      <w:b/>
      <w:kern w:val="20"/>
      <w:szCs w:val="26"/>
      <w:lang w:eastAsia="fr-FR"/>
    </w:rPr>
  </w:style>
  <w:style w:type="paragraph" w:customStyle="1" w:styleId="-Text">
    <w:name w:val="-Text"/>
    <w:basedOn w:val="Standard"/>
    <w:rsid w:val="00226420"/>
    <w:pPr>
      <w:spacing w:after="57" w:line="360" w:lineRule="auto"/>
      <w:jc w:val="both"/>
    </w:pPr>
    <w:rPr>
      <w:rFonts w:ascii="Times New Roman" w:eastAsia="Lucida Sans Unicode" w:hAnsi="Times New Roman"/>
      <w:sz w:val="24"/>
    </w:rPr>
  </w:style>
  <w:style w:type="paragraph" w:styleId="berarbeitung">
    <w:name w:val="Revision"/>
    <w:hidden/>
    <w:uiPriority w:val="99"/>
    <w:semiHidden/>
    <w:rsid w:val="0027421F"/>
    <w:rPr>
      <w:rFonts w:ascii="Arial" w:hAnsi="Arial"/>
      <w:szCs w:val="24"/>
    </w:rPr>
  </w:style>
  <w:style w:type="paragraph" w:customStyle="1" w:styleId="Pa0">
    <w:name w:val="Pa0"/>
    <w:basedOn w:val="Standard"/>
    <w:next w:val="Standard"/>
    <w:uiPriority w:val="99"/>
    <w:rsid w:val="000F68C2"/>
    <w:pPr>
      <w:autoSpaceDE w:val="0"/>
      <w:autoSpaceDN w:val="0"/>
      <w:adjustRightInd w:val="0"/>
      <w:spacing w:line="241" w:lineRule="atLeast"/>
    </w:pPr>
    <w:rPr>
      <w:rFonts w:cs="Arial"/>
      <w:sz w:val="24"/>
    </w:rPr>
  </w:style>
  <w:style w:type="character" w:customStyle="1" w:styleId="A6">
    <w:name w:val="A6"/>
    <w:uiPriority w:val="99"/>
    <w:rsid w:val="000F68C2"/>
    <w:rPr>
      <w:color w:val="000000"/>
      <w:sz w:val="20"/>
      <w:szCs w:val="20"/>
    </w:rPr>
  </w:style>
  <w:style w:type="character" w:customStyle="1" w:styleId="A4">
    <w:name w:val="A4"/>
    <w:uiPriority w:val="99"/>
    <w:rsid w:val="000F68C2"/>
    <w:rPr>
      <w:rFonts w:cs="Arial Narrow"/>
      <w:color w:val="000000"/>
      <w:sz w:val="28"/>
      <w:szCs w:val="28"/>
    </w:rPr>
  </w:style>
  <w:style w:type="paragraph" w:styleId="Listenabsatz">
    <w:name w:val="List Paragraph"/>
    <w:basedOn w:val="Standard"/>
    <w:uiPriority w:val="34"/>
    <w:qFormat/>
    <w:rsid w:val="00614B9B"/>
    <w:pPr>
      <w:ind w:left="720"/>
    </w:pPr>
    <w:rPr>
      <w:rFonts w:ascii="Calibri" w:eastAsiaTheme="minorHAns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fr-FR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2C6B3F"/>
    <w:rPr>
      <w:rFonts w:ascii="Arial" w:hAnsi="Arial"/>
      <w:szCs w:val="24"/>
    </w:rPr>
  </w:style>
  <w:style w:type="paragraph" w:styleId="berschrift1">
    <w:name w:val="heading 1"/>
    <w:basedOn w:val="Standard"/>
    <w:next w:val="BaumerFliesstext"/>
    <w:link w:val="berschrift1Zchn"/>
    <w:qFormat/>
    <w:pPr>
      <w:keepNext/>
      <w:numPr>
        <w:numId w:val="28"/>
      </w:numPr>
      <w:tabs>
        <w:tab w:val="clear" w:pos="432"/>
        <w:tab w:val="left" w:pos="720"/>
      </w:tabs>
      <w:spacing w:after="120" w:line="260" w:lineRule="atLeast"/>
      <w:ind w:left="720" w:hanging="720"/>
      <w:outlineLvl w:val="0"/>
    </w:pPr>
    <w:rPr>
      <w:b/>
      <w:bCs/>
      <w:kern w:val="32"/>
      <w:sz w:val="28"/>
      <w:szCs w:val="32"/>
    </w:rPr>
  </w:style>
  <w:style w:type="paragraph" w:styleId="berschrift2">
    <w:name w:val="heading 2"/>
    <w:basedOn w:val="Standard"/>
    <w:next w:val="BaumerFliesstext"/>
    <w:qFormat/>
    <w:pPr>
      <w:keepNext/>
      <w:numPr>
        <w:ilvl w:val="1"/>
        <w:numId w:val="29"/>
      </w:numPr>
      <w:tabs>
        <w:tab w:val="clear" w:pos="576"/>
        <w:tab w:val="left" w:pos="720"/>
      </w:tabs>
      <w:spacing w:before="180" w:after="120" w:line="260" w:lineRule="atLeast"/>
      <w:ind w:left="720" w:hanging="720"/>
      <w:outlineLvl w:val="1"/>
    </w:pPr>
    <w:rPr>
      <w:b/>
      <w:bCs/>
      <w:kern w:val="24"/>
      <w:sz w:val="24"/>
      <w:szCs w:val="28"/>
    </w:rPr>
  </w:style>
  <w:style w:type="paragraph" w:styleId="berschrift3">
    <w:name w:val="heading 3"/>
    <w:basedOn w:val="berschrift2"/>
    <w:next w:val="BaumerFliesstext"/>
    <w:link w:val="berschrift3Zchn"/>
    <w:qFormat/>
    <w:pPr>
      <w:numPr>
        <w:ilvl w:val="2"/>
        <w:numId w:val="30"/>
      </w:numPr>
      <w:spacing w:before="120" w:after="60"/>
      <w:outlineLvl w:val="2"/>
    </w:pPr>
    <w:rPr>
      <w:bCs w:val="0"/>
      <w:kern w:val="20"/>
      <w:sz w:val="20"/>
      <w:szCs w:val="26"/>
    </w:rPr>
  </w:style>
  <w:style w:type="paragraph" w:styleId="berschrift4">
    <w:name w:val="heading 4"/>
    <w:basedOn w:val="berschrift3"/>
    <w:next w:val="BaumerFliesstext"/>
    <w:qFormat/>
    <w:pPr>
      <w:numPr>
        <w:ilvl w:val="3"/>
        <w:numId w:val="31"/>
      </w:numPr>
      <w:tabs>
        <w:tab w:val="clear" w:pos="864"/>
        <w:tab w:val="left" w:pos="720"/>
      </w:tabs>
      <w:ind w:left="720" w:hanging="720"/>
      <w:outlineLvl w:val="3"/>
    </w:pPr>
    <w:rPr>
      <w:bCs/>
      <w:szCs w:val="28"/>
    </w:rPr>
  </w:style>
  <w:style w:type="paragraph" w:styleId="berschrift5">
    <w:name w:val="heading 5"/>
    <w:basedOn w:val="berschrift4"/>
    <w:next w:val="BaumerFliesstext"/>
    <w:qFormat/>
    <w:pPr>
      <w:numPr>
        <w:ilvl w:val="4"/>
        <w:numId w:val="32"/>
      </w:numPr>
      <w:tabs>
        <w:tab w:val="clear" w:pos="720"/>
        <w:tab w:val="clear" w:pos="1008"/>
        <w:tab w:val="left" w:pos="1077"/>
      </w:tabs>
      <w:ind w:left="1077" w:hanging="1077"/>
      <w:outlineLvl w:val="4"/>
    </w:pPr>
    <w:rPr>
      <w:bCs w:val="0"/>
      <w:i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aumerFliesstext">
    <w:name w:val="Baumer Fliesstext"/>
    <w:basedOn w:val="Standard"/>
    <w:link w:val="BaumerFliesstextZchn"/>
    <w:pPr>
      <w:spacing w:line="260" w:lineRule="atLeast"/>
    </w:pPr>
    <w:rPr>
      <w:kern w:val="20"/>
    </w:rPr>
  </w:style>
  <w:style w:type="paragraph" w:styleId="Aufzhlungszeichen">
    <w:name w:val="List Bullet"/>
    <w:basedOn w:val="BaumerFliesstext"/>
    <w:autoRedefine/>
    <w:pPr>
      <w:numPr>
        <w:numId w:val="25"/>
      </w:numPr>
      <w:tabs>
        <w:tab w:val="clear" w:pos="360"/>
      </w:tabs>
      <w:ind w:left="357" w:hanging="357"/>
    </w:pPr>
  </w:style>
  <w:style w:type="paragraph" w:styleId="Aufzhlungszeichen2">
    <w:name w:val="List Bullet 2"/>
    <w:basedOn w:val="Standard"/>
    <w:autoRedefine/>
    <w:pPr>
      <w:numPr>
        <w:numId w:val="26"/>
      </w:numPr>
      <w:tabs>
        <w:tab w:val="clear" w:pos="643"/>
        <w:tab w:val="num" w:pos="360"/>
        <w:tab w:val="left" w:pos="714"/>
      </w:tabs>
      <w:ind w:left="714" w:hanging="357"/>
    </w:pPr>
  </w:style>
  <w:style w:type="paragraph" w:styleId="Aufzhlungszeichen3">
    <w:name w:val="List Bullet 3"/>
    <w:basedOn w:val="Standard"/>
    <w:autoRedefine/>
    <w:pPr>
      <w:numPr>
        <w:numId w:val="27"/>
      </w:numPr>
      <w:tabs>
        <w:tab w:val="clear" w:pos="926"/>
        <w:tab w:val="left" w:pos="1072"/>
      </w:tabs>
      <w:ind w:left="1071" w:hanging="357"/>
    </w:pPr>
  </w:style>
  <w:style w:type="paragraph" w:customStyle="1" w:styleId="BaumerFliesstexteingerckt">
    <w:name w:val="Baumer Fliesstext eingerückt"/>
    <w:basedOn w:val="BaumerFliesstext"/>
    <w:pPr>
      <w:ind w:left="714"/>
    </w:pPr>
  </w:style>
  <w:style w:type="paragraph" w:customStyle="1" w:styleId="BaumerHaupttitel">
    <w:name w:val="Baumer Haupttitel"/>
    <w:basedOn w:val="BaumerFliesstext"/>
    <w:next w:val="BaumerFliesstext"/>
    <w:pPr>
      <w:keepNext/>
      <w:spacing w:after="120"/>
    </w:pPr>
    <w:rPr>
      <w:b/>
      <w:sz w:val="28"/>
    </w:rPr>
  </w:style>
  <w:style w:type="paragraph" w:customStyle="1" w:styleId="BaumerTitel">
    <w:name w:val="Baumer Titel"/>
    <w:basedOn w:val="BaumerFliesstext"/>
    <w:next w:val="BaumerFliesstext"/>
    <w:pPr>
      <w:keepNext/>
      <w:spacing w:before="180" w:after="120"/>
    </w:pPr>
    <w:rPr>
      <w:b/>
      <w:sz w:val="24"/>
    </w:rPr>
  </w:style>
  <w:style w:type="paragraph" w:customStyle="1" w:styleId="BaumerUntertitel">
    <w:name w:val="Baumer Untertitel"/>
    <w:basedOn w:val="BaumerFliesstext"/>
    <w:next w:val="BaumerFliesstext"/>
    <w:pPr>
      <w:keepNext/>
      <w:spacing w:before="120" w:after="60"/>
    </w:pPr>
    <w:rPr>
      <w:b/>
    </w:rPr>
  </w:style>
  <w:style w:type="character" w:styleId="BesuchterHyperlink">
    <w:name w:val="FollowedHyperlink"/>
    <w:basedOn w:val="Absatz-Standardschriftart"/>
    <w:rPr>
      <w:rFonts w:ascii="Arial" w:hAnsi="Arial"/>
      <w:color w:val="7FABC1"/>
      <w:sz w:val="20"/>
      <w:u w:val="single"/>
    </w:rPr>
  </w:style>
  <w:style w:type="paragraph" w:styleId="Fuzeile">
    <w:name w:val="footer"/>
    <w:basedOn w:val="Standard"/>
    <w:link w:val="FuzeileZchn"/>
    <w:pPr>
      <w:tabs>
        <w:tab w:val="center" w:pos="4820"/>
        <w:tab w:val="right" w:pos="9639"/>
      </w:tabs>
    </w:pPr>
    <w:rPr>
      <w:sz w:val="16"/>
    </w:rPr>
  </w:style>
  <w:style w:type="character" w:styleId="Hyperlink">
    <w:name w:val="Hyperlink"/>
    <w:basedOn w:val="Absatz-Standardschriftart"/>
    <w:rPr>
      <w:rFonts w:ascii="Arial" w:hAnsi="Arial"/>
      <w:color w:val="003399"/>
      <w:sz w:val="20"/>
      <w:u w:val="single"/>
    </w:rPr>
  </w:style>
  <w:style w:type="paragraph" w:styleId="Kopfzeile">
    <w:name w:val="header"/>
    <w:basedOn w:val="Standard"/>
    <w:pPr>
      <w:spacing w:line="260" w:lineRule="atLeast"/>
    </w:pPr>
  </w:style>
  <w:style w:type="paragraph" w:styleId="StandardWeb">
    <w:name w:val="Normal (Web)"/>
    <w:basedOn w:val="Standard"/>
    <w:uiPriority w:val="99"/>
  </w:style>
  <w:style w:type="paragraph" w:styleId="Standardeinzug">
    <w:name w:val="Normal Indent"/>
    <w:basedOn w:val="Standard"/>
    <w:pPr>
      <w:ind w:left="714"/>
    </w:pPr>
  </w:style>
  <w:style w:type="paragraph" w:styleId="Verzeichnis1">
    <w:name w:val="toc 1"/>
    <w:basedOn w:val="BaumerFliesstext"/>
    <w:next w:val="Standard"/>
    <w:semiHidden/>
    <w:pPr>
      <w:tabs>
        <w:tab w:val="right" w:leader="dot" w:pos="9639"/>
      </w:tabs>
      <w:spacing w:before="120"/>
    </w:pPr>
    <w:rPr>
      <w:b/>
    </w:rPr>
  </w:style>
  <w:style w:type="paragraph" w:styleId="Verzeichnis2">
    <w:name w:val="toc 2"/>
    <w:basedOn w:val="BaumerFliesstext"/>
    <w:next w:val="Standard"/>
    <w:semiHidden/>
    <w:pPr>
      <w:tabs>
        <w:tab w:val="right" w:leader="dot" w:pos="9639"/>
      </w:tabs>
    </w:pPr>
  </w:style>
  <w:style w:type="paragraph" w:styleId="Verzeichnis3">
    <w:name w:val="toc 3"/>
    <w:basedOn w:val="BaumerFliesstext"/>
    <w:next w:val="Verzeichnis2"/>
    <w:semiHidden/>
    <w:pPr>
      <w:tabs>
        <w:tab w:val="right" w:leader="dot" w:pos="9639"/>
      </w:tabs>
    </w:pPr>
  </w:style>
  <w:style w:type="paragraph" w:styleId="Verzeichnis4">
    <w:name w:val="toc 4"/>
    <w:basedOn w:val="BaumerFliesstext"/>
    <w:next w:val="Standard"/>
    <w:semiHidden/>
    <w:pPr>
      <w:tabs>
        <w:tab w:val="right" w:leader="dot" w:pos="9639"/>
      </w:tabs>
    </w:pPr>
  </w:style>
  <w:style w:type="paragraph" w:styleId="Verzeichnis5">
    <w:name w:val="toc 5"/>
    <w:basedOn w:val="BaumerFliesstext"/>
    <w:next w:val="Standard"/>
    <w:semiHidden/>
    <w:pPr>
      <w:tabs>
        <w:tab w:val="right" w:leader="dot" w:pos="9639"/>
      </w:tabs>
    </w:pPr>
  </w:style>
  <w:style w:type="paragraph" w:styleId="Beschriftung">
    <w:name w:val="caption"/>
    <w:basedOn w:val="Standard"/>
    <w:next w:val="Standard"/>
    <w:qFormat/>
    <w:pPr>
      <w:spacing w:before="120" w:after="120"/>
    </w:pPr>
    <w:rPr>
      <w:b/>
      <w:bCs/>
      <w:szCs w:val="20"/>
    </w:rPr>
  </w:style>
  <w:style w:type="paragraph" w:customStyle="1" w:styleId="PRLegendentext">
    <w:name w:val="PR Legendentext"/>
    <w:basedOn w:val="Standard"/>
    <w:link w:val="PRLegendentextZchn"/>
    <w:rsid w:val="002C6B3F"/>
    <w:rPr>
      <w:rFonts w:eastAsia="SimSun" w:cs="Arial"/>
    </w:rPr>
  </w:style>
  <w:style w:type="paragraph" w:customStyle="1" w:styleId="PRInformation">
    <w:name w:val="PR Information"/>
    <w:basedOn w:val="Kopfzeile"/>
    <w:rsid w:val="002C6B3F"/>
    <w:pPr>
      <w:framePr w:hSpace="141" w:wrap="around" w:vAnchor="text" w:hAnchor="margin" w:y="2702"/>
      <w:tabs>
        <w:tab w:val="right" w:pos="9540"/>
      </w:tabs>
      <w:spacing w:before="120" w:line="240" w:lineRule="auto"/>
      <w:jc w:val="right"/>
    </w:pPr>
    <w:rPr>
      <w:rFonts w:cs="Arial"/>
      <w:sz w:val="16"/>
    </w:rPr>
  </w:style>
  <w:style w:type="character" w:customStyle="1" w:styleId="PRLegendentextZchn">
    <w:name w:val="PR Legendentext Zchn"/>
    <w:basedOn w:val="Absatz-Standardschriftart"/>
    <w:link w:val="PRLegendentext"/>
    <w:rsid w:val="00A26EED"/>
    <w:rPr>
      <w:rFonts w:ascii="Arial" w:eastAsia="SimSun" w:hAnsi="Arial" w:cs="Arial"/>
      <w:szCs w:val="24"/>
      <w:lang w:val="fr-FR" w:eastAsia="fr-FR" w:bidi="fr-FR"/>
    </w:rPr>
  </w:style>
  <w:style w:type="paragraph" w:styleId="Sprechblasentext">
    <w:name w:val="Balloon Text"/>
    <w:basedOn w:val="Standard"/>
    <w:link w:val="SprechblasentextZchn"/>
    <w:rsid w:val="00EA6E9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EA6E92"/>
    <w:rPr>
      <w:rFonts w:ascii="Tahoma" w:hAnsi="Tahoma" w:cs="Tahoma"/>
      <w:sz w:val="16"/>
      <w:szCs w:val="16"/>
      <w:lang w:eastAsia="fr-FR"/>
    </w:rPr>
  </w:style>
  <w:style w:type="character" w:customStyle="1" w:styleId="FuzeileZchn">
    <w:name w:val="Fußzeile Zchn"/>
    <w:basedOn w:val="Absatz-Standardschriftart"/>
    <w:link w:val="Fuzeile"/>
    <w:rsid w:val="00EA6E92"/>
    <w:rPr>
      <w:rFonts w:ascii="Arial" w:hAnsi="Arial"/>
      <w:sz w:val="16"/>
      <w:szCs w:val="24"/>
      <w:lang w:eastAsia="fr-FR"/>
    </w:rPr>
  </w:style>
  <w:style w:type="character" w:customStyle="1" w:styleId="BaumerFliesstextZchn">
    <w:name w:val="Baumer Fliesstext Zchn"/>
    <w:link w:val="BaumerFliesstext"/>
    <w:rsid w:val="00EA6E92"/>
    <w:rPr>
      <w:rFonts w:ascii="Arial" w:hAnsi="Arial"/>
      <w:kern w:val="20"/>
      <w:szCs w:val="24"/>
      <w:lang w:eastAsia="fr-FR"/>
    </w:rPr>
  </w:style>
  <w:style w:type="character" w:styleId="Kommentarzeichen">
    <w:name w:val="annotation reference"/>
    <w:basedOn w:val="Absatz-Standardschriftart"/>
    <w:uiPriority w:val="99"/>
    <w:rsid w:val="00EE7D2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rsid w:val="00EE7D2B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EE7D2B"/>
    <w:rPr>
      <w:rFonts w:ascii="Arial" w:hAnsi="Arial"/>
      <w:lang w:eastAsia="fr-FR"/>
    </w:rPr>
  </w:style>
  <w:style w:type="paragraph" w:styleId="Kommentarthema">
    <w:name w:val="annotation subject"/>
    <w:basedOn w:val="Kommentartext"/>
    <w:next w:val="Kommentartext"/>
    <w:link w:val="KommentarthemaZchn"/>
    <w:rsid w:val="00EE7D2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EE7D2B"/>
    <w:rPr>
      <w:rFonts w:ascii="Arial" w:hAnsi="Arial"/>
      <w:b/>
      <w:bCs/>
      <w:lang w:eastAsia="fr-FR"/>
    </w:rPr>
  </w:style>
  <w:style w:type="character" w:customStyle="1" w:styleId="berschrift1Zchn">
    <w:name w:val="Überschrift 1 Zchn"/>
    <w:basedOn w:val="Absatz-Standardschriftart"/>
    <w:link w:val="berschrift1"/>
    <w:rsid w:val="008C108E"/>
    <w:rPr>
      <w:rFonts w:ascii="Arial" w:hAnsi="Arial"/>
      <w:b/>
      <w:bCs/>
      <w:kern w:val="32"/>
      <w:sz w:val="28"/>
      <w:szCs w:val="32"/>
      <w:lang w:eastAsia="fr-FR"/>
    </w:rPr>
  </w:style>
  <w:style w:type="character" w:customStyle="1" w:styleId="berschrift3Zchn">
    <w:name w:val="Überschrift 3 Zchn"/>
    <w:basedOn w:val="Absatz-Standardschriftart"/>
    <w:link w:val="berschrift3"/>
    <w:rsid w:val="008C108E"/>
    <w:rPr>
      <w:rFonts w:ascii="Arial" w:hAnsi="Arial"/>
      <w:b/>
      <w:kern w:val="20"/>
      <w:szCs w:val="26"/>
      <w:lang w:eastAsia="fr-FR"/>
    </w:rPr>
  </w:style>
  <w:style w:type="paragraph" w:customStyle="1" w:styleId="-Text">
    <w:name w:val="-Text"/>
    <w:basedOn w:val="Standard"/>
    <w:rsid w:val="00226420"/>
    <w:pPr>
      <w:spacing w:after="57" w:line="360" w:lineRule="auto"/>
      <w:jc w:val="both"/>
    </w:pPr>
    <w:rPr>
      <w:rFonts w:ascii="Times New Roman" w:eastAsia="Lucida Sans Unicode" w:hAnsi="Times New Roman"/>
      <w:sz w:val="24"/>
    </w:rPr>
  </w:style>
  <w:style w:type="paragraph" w:styleId="berarbeitung">
    <w:name w:val="Revision"/>
    <w:hidden/>
    <w:uiPriority w:val="99"/>
    <w:semiHidden/>
    <w:rsid w:val="0027421F"/>
    <w:rPr>
      <w:rFonts w:ascii="Arial" w:hAnsi="Arial"/>
      <w:szCs w:val="24"/>
    </w:rPr>
  </w:style>
  <w:style w:type="paragraph" w:customStyle="1" w:styleId="Pa0">
    <w:name w:val="Pa0"/>
    <w:basedOn w:val="Standard"/>
    <w:next w:val="Standard"/>
    <w:uiPriority w:val="99"/>
    <w:rsid w:val="000F68C2"/>
    <w:pPr>
      <w:autoSpaceDE w:val="0"/>
      <w:autoSpaceDN w:val="0"/>
      <w:adjustRightInd w:val="0"/>
      <w:spacing w:line="241" w:lineRule="atLeast"/>
    </w:pPr>
    <w:rPr>
      <w:rFonts w:cs="Arial"/>
      <w:sz w:val="24"/>
    </w:rPr>
  </w:style>
  <w:style w:type="character" w:customStyle="1" w:styleId="A6">
    <w:name w:val="A6"/>
    <w:uiPriority w:val="99"/>
    <w:rsid w:val="000F68C2"/>
    <w:rPr>
      <w:color w:val="000000"/>
      <w:sz w:val="20"/>
      <w:szCs w:val="20"/>
    </w:rPr>
  </w:style>
  <w:style w:type="character" w:customStyle="1" w:styleId="A4">
    <w:name w:val="A4"/>
    <w:uiPriority w:val="99"/>
    <w:rsid w:val="000F68C2"/>
    <w:rPr>
      <w:rFonts w:cs="Arial Narrow"/>
      <w:color w:val="000000"/>
      <w:sz w:val="28"/>
      <w:szCs w:val="28"/>
    </w:rPr>
  </w:style>
  <w:style w:type="paragraph" w:styleId="Listenabsatz">
    <w:name w:val="List Paragraph"/>
    <w:basedOn w:val="Standard"/>
    <w:uiPriority w:val="34"/>
    <w:qFormat/>
    <w:rsid w:val="00614B9B"/>
    <w:pPr>
      <w:ind w:left="720"/>
    </w:pPr>
    <w:rPr>
      <w:rFonts w:ascii="Calibri" w:eastAsiaTheme="minorHAns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382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0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725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747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874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490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0083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396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6329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4955710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3066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77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79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53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370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163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6339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0553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4776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53452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6221206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3256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3717922">
                                              <w:marLeft w:val="150"/>
                                              <w:marRight w:val="0"/>
                                              <w:marTop w:val="15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324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74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665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881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3669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4553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3558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13872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3951262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012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45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83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946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343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399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4641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173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10.jpeg"/><Relationship Id="rId18" Type="http://schemas.openxmlformats.org/officeDocument/2006/relationships/hyperlink" Target="http://www.baumer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hyperlink" Target="http://www.baumer.com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sales.ch@baumer.com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mailto:preichle@baumer.com" TargetMode="External"/><Relationship Id="rId23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baumer.com/" TargetMode="External"/><Relationship Id="rId22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A77BC7AA638A4F806964CDBA61DBDA" ma:contentTypeVersion="0" ma:contentTypeDescription="Create a new document." ma:contentTypeScope="" ma:versionID="232ac9cbb6efea74115a076a9d05cd91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5DCBBE-E9E7-41E6-B385-4CC884427A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2B2B611-4DEF-4C7C-B8EE-70A2E9EC5586}">
  <ds:schemaRefs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purl.org/dc/dcmitype/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8941833D-D97F-4F8E-B998-7EC82B453E8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3BDBE96-BDA6-4E28-84E9-B5449D36CF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339381C6.dotm</Template>
  <TotalTime>0</TotalTime>
  <Pages>2</Pages>
  <Words>486</Words>
  <Characters>3162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·</vt:lpstr>
    </vt:vector>
  </TitlesOfParts>
  <Company>Baumer Management Services AG</Company>
  <LinksUpToDate>false</LinksUpToDate>
  <CharactersWithSpaces>3641</CharactersWithSpaces>
  <SharedDoc>false</SharedDoc>
  <HLinks>
    <vt:vector size="24" baseType="variant">
      <vt:variant>
        <vt:i4>3538997</vt:i4>
      </vt:variant>
      <vt:variant>
        <vt:i4>0</vt:i4>
      </vt:variant>
      <vt:variant>
        <vt:i4>0</vt:i4>
      </vt:variant>
      <vt:variant>
        <vt:i4>5</vt:i4>
      </vt:variant>
      <vt:variant>
        <vt:lpwstr>http://www.baumer.com/press</vt:lpwstr>
      </vt:variant>
      <vt:variant>
        <vt:lpwstr/>
      </vt:variant>
      <vt:variant>
        <vt:i4>3604512</vt:i4>
      </vt:variant>
      <vt:variant>
        <vt:i4>6</vt:i4>
      </vt:variant>
      <vt:variant>
        <vt:i4>0</vt:i4>
      </vt:variant>
      <vt:variant>
        <vt:i4>5</vt:i4>
      </vt:variant>
      <vt:variant>
        <vt:lpwstr>http://www.baumer.com/</vt:lpwstr>
      </vt:variant>
      <vt:variant>
        <vt:lpwstr/>
      </vt:variant>
      <vt:variant>
        <vt:i4>3604512</vt:i4>
      </vt:variant>
      <vt:variant>
        <vt:i4>3</vt:i4>
      </vt:variant>
      <vt:variant>
        <vt:i4>0</vt:i4>
      </vt:variant>
      <vt:variant>
        <vt:i4>5</vt:i4>
      </vt:variant>
      <vt:variant>
        <vt:lpwstr>http://www.baumer.com/</vt:lpwstr>
      </vt:variant>
      <vt:variant>
        <vt:lpwstr/>
      </vt:variant>
      <vt:variant>
        <vt:i4>3407886</vt:i4>
      </vt:variant>
      <vt:variant>
        <vt:i4>0</vt:i4>
      </vt:variant>
      <vt:variant>
        <vt:i4>0</vt:i4>
      </vt:variant>
      <vt:variant>
        <vt:i4>5</vt:i4>
      </vt:variant>
      <vt:variant>
        <vt:lpwstr>mailto:sjess@baumer.com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·</dc:title>
  <dc:creator>Jess Sarah</dc:creator>
  <cp:lastModifiedBy>Reichle Petra</cp:lastModifiedBy>
  <cp:revision>5</cp:revision>
  <cp:lastPrinted>2015-08-21T09:04:00Z</cp:lastPrinted>
  <dcterms:created xsi:type="dcterms:W3CDTF">2015-09-03T08:02:00Z</dcterms:created>
  <dcterms:modified xsi:type="dcterms:W3CDTF">2016-03-21T14:08:00Z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0x0101000BA77BC7AA638A4F806964CDBA61DBDA</vt:lpwstr>
  </property>
  <property fmtid="{D5CDD505-2E9C-101B-9397-08002B2CF9AE}" pid="3" name="Language">
    <vt:lpwstr>English</vt:lpwstr>
  </property>
</Properties>
</file>