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E4B61" w14:textId="77777777" w:rsidR="00F91039" w:rsidRPr="005F4A03" w:rsidRDefault="00F91039" w:rsidP="00F91039">
      <w:pPr>
        <w:pStyle w:val="berschrift1"/>
        <w:numPr>
          <w:ilvl w:val="0"/>
          <w:numId w:val="0"/>
        </w:numPr>
        <w:spacing w:line="240" w:lineRule="auto"/>
        <w:rPr>
          <w:sz w:val="44"/>
          <w:lang w:val="en-US"/>
        </w:rPr>
      </w:pPr>
      <w:r w:rsidRPr="005F4A03">
        <w:rPr>
          <w:sz w:val="44"/>
          <w:lang w:val="en-US"/>
        </w:rPr>
        <w:t>Press Release</w:t>
      </w:r>
    </w:p>
    <w:p w14:paraId="5E1E4B62" w14:textId="77777777" w:rsidR="00812F6F" w:rsidRPr="005F4A03" w:rsidRDefault="00812F6F" w:rsidP="00812F6F">
      <w:pPr>
        <w:pStyle w:val="BaumerFliesstext"/>
        <w:rPr>
          <w:lang w:val="en-US"/>
        </w:rPr>
      </w:pPr>
    </w:p>
    <w:p w14:paraId="5E1E4B63" w14:textId="77777777" w:rsidR="00812F6F" w:rsidRPr="005F4A03" w:rsidRDefault="00812F6F" w:rsidP="00812F6F">
      <w:pPr>
        <w:pStyle w:val="BaumerFliesstext"/>
        <w:rPr>
          <w:lang w:val="en-US"/>
        </w:rPr>
      </w:pPr>
    </w:p>
    <w:p w14:paraId="5E1E4B65" w14:textId="595484E4" w:rsidR="00247813" w:rsidRDefault="002A304F" w:rsidP="00C63EC0">
      <w:pPr>
        <w:spacing w:line="360" w:lineRule="auto"/>
        <w:rPr>
          <w:b/>
          <w:bCs/>
          <w:iCs/>
          <w:sz w:val="28"/>
          <w:szCs w:val="28"/>
          <w:lang w:val="en-US"/>
        </w:rPr>
      </w:pPr>
      <w:r w:rsidRPr="002A304F">
        <w:rPr>
          <w:b/>
          <w:bCs/>
          <w:iCs/>
          <w:sz w:val="28"/>
          <w:szCs w:val="28"/>
          <w:lang w:val="en-US"/>
        </w:rPr>
        <w:t>Fasterthanever sensor replacement with the parameter server function</w:t>
      </w:r>
    </w:p>
    <w:p w14:paraId="08D925F8" w14:textId="77777777" w:rsidR="002A304F" w:rsidRPr="002A304F" w:rsidRDefault="002A304F" w:rsidP="002A304F">
      <w:pPr>
        <w:spacing w:line="360" w:lineRule="auto"/>
        <w:jc w:val="right"/>
        <w:rPr>
          <w:b/>
          <w:bCs/>
          <w:iCs/>
          <w:sz w:val="28"/>
          <w:szCs w:val="28"/>
          <w:lang w:val="en-US"/>
        </w:rPr>
      </w:pPr>
      <w:bookmarkStart w:id="0" w:name="_GoBack"/>
      <w:bookmarkEnd w:id="0"/>
    </w:p>
    <w:p w14:paraId="5818016B" w14:textId="18D8675F" w:rsidR="002A304F" w:rsidRPr="005F4A03" w:rsidRDefault="002A304F" w:rsidP="002A304F">
      <w:pPr>
        <w:ind w:right="400"/>
        <w:rPr>
          <w:noProof/>
          <w:lang w:val="en-US"/>
        </w:rPr>
      </w:pPr>
      <w:r w:rsidRPr="00A0373C">
        <w:rPr>
          <w:noProof/>
          <w:lang w:val="de-DE" w:eastAsia="zh-CN"/>
        </w:rPr>
        <w:drawing>
          <wp:anchor distT="0" distB="0" distL="114300" distR="114300" simplePos="0" relativeHeight="251662336" behindDoc="0" locked="0" layoutInCell="1" allowOverlap="1" wp14:anchorId="52A62F2F" wp14:editId="1BA0AFF6">
            <wp:simplePos x="0" y="0"/>
            <wp:positionH relativeFrom="column">
              <wp:posOffset>3643630</wp:posOffset>
            </wp:positionH>
            <wp:positionV relativeFrom="paragraph">
              <wp:posOffset>149225</wp:posOffset>
            </wp:positionV>
            <wp:extent cx="2476500" cy="1816735"/>
            <wp:effectExtent l="0" t="0" r="0" b="0"/>
            <wp:wrapSquare wrapText="bothSides"/>
            <wp:docPr id="1" name="Grafik 1" descr="C:\Users\chrf\Desktop\PR_Parameterserverfunk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PR_Parameterserverfunktion.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6500" cy="18167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9CE2111" w14:textId="708BE477" w:rsidR="002A304F" w:rsidRPr="002A304F" w:rsidRDefault="00D73B0B" w:rsidP="002A304F">
      <w:pPr>
        <w:pStyle w:val="Kommentartext"/>
        <w:spacing w:after="240" w:line="360" w:lineRule="auto"/>
        <w:rPr>
          <w:lang w:val="en-US"/>
        </w:rPr>
      </w:pPr>
      <w:r w:rsidRPr="002A304F">
        <w:rPr>
          <w:lang w:val="en-US"/>
        </w:rPr>
        <w:t>(</w:t>
      </w:r>
      <w:r w:rsidR="002A304F" w:rsidRPr="002A304F">
        <w:rPr>
          <w:lang w:val="en-US"/>
        </w:rPr>
        <w:t>09</w:t>
      </w:r>
      <w:r w:rsidR="00F91039" w:rsidRPr="002A304F">
        <w:rPr>
          <w:lang w:val="en-US"/>
        </w:rPr>
        <w:t>/</w:t>
      </w:r>
      <w:r w:rsidR="002A304F" w:rsidRPr="002A304F">
        <w:rPr>
          <w:lang w:val="en-US"/>
        </w:rPr>
        <w:t>13</w:t>
      </w:r>
      <w:r w:rsidR="00F91039" w:rsidRPr="002A304F">
        <w:rPr>
          <w:lang w:val="en-US"/>
        </w:rPr>
        <w:t>/</w:t>
      </w:r>
      <w:r w:rsidR="002A304F" w:rsidRPr="002A304F">
        <w:rPr>
          <w:lang w:val="en-US"/>
        </w:rPr>
        <w:t>2019</w:t>
      </w:r>
      <w:r w:rsidRPr="002A304F">
        <w:rPr>
          <w:lang w:val="en-US"/>
        </w:rPr>
        <w:t>)</w:t>
      </w:r>
      <w:r w:rsidR="00F162E9" w:rsidRPr="005F4A03">
        <w:rPr>
          <w:lang w:val="en-US"/>
        </w:rPr>
        <w:t xml:space="preserve"> </w:t>
      </w:r>
      <w:r w:rsidR="002A304F" w:rsidRPr="002A304F">
        <w:rPr>
          <w:lang w:val="en-US"/>
        </w:rPr>
        <w:t xml:space="preserve">Switching point, switching window, filter, </w:t>
      </w:r>
      <w:r w:rsidR="00D4021F">
        <w:rPr>
          <w:lang w:val="en-US"/>
        </w:rPr>
        <w:t xml:space="preserve">sonic </w:t>
      </w:r>
      <w:r w:rsidR="00D4021F" w:rsidRPr="002A304F">
        <w:rPr>
          <w:lang w:val="en-US"/>
        </w:rPr>
        <w:t xml:space="preserve"> </w:t>
      </w:r>
      <w:r w:rsidR="002A304F" w:rsidRPr="002A304F">
        <w:rPr>
          <w:lang w:val="en-US"/>
        </w:rPr>
        <w:t>beam width, output logic: when a new sensor is installed in a machine, a variety of parameters must be adjusted to the application. The parameter server function via the IO-Link interface is the solution for parameter</w:t>
      </w:r>
      <w:r w:rsidR="00D4021F">
        <w:rPr>
          <w:lang w:val="en-US"/>
        </w:rPr>
        <w:t xml:space="preserve"> exchange</w:t>
      </w:r>
      <w:r w:rsidR="002A304F" w:rsidRPr="002A304F">
        <w:rPr>
          <w:lang w:val="en-US"/>
        </w:rPr>
        <w:t xml:space="preserve"> within seconds. This ensures maximum system availability. </w:t>
      </w:r>
    </w:p>
    <w:p w14:paraId="53D7639D" w14:textId="77777777" w:rsidR="002A304F" w:rsidRPr="002A304F" w:rsidRDefault="002A304F" w:rsidP="002A304F">
      <w:pPr>
        <w:pStyle w:val="Kommentartext"/>
        <w:spacing w:after="240" w:line="360" w:lineRule="auto"/>
        <w:rPr>
          <w:lang w:val="en-US"/>
        </w:rPr>
      </w:pPr>
      <w:r w:rsidRPr="002A304F">
        <w:rPr>
          <w:lang w:val="en-US"/>
        </w:rPr>
        <w:t xml:space="preserve">The parameter data set is stored in the sensor and redundantly on the IO-Link master as well. If a sensor is replaced by a sensor of the same type, the stored parameter settings can be transferred from the IO-Link master and the new sensor is ready for action within seconds. When the sensor is replaced, this saves valuable time and ensures maximum system availability. </w:t>
      </w:r>
    </w:p>
    <w:p w14:paraId="09156118" w14:textId="77777777" w:rsidR="002A304F" w:rsidRPr="002A304F" w:rsidRDefault="002A304F" w:rsidP="002A304F">
      <w:pPr>
        <w:pStyle w:val="Kommentartext"/>
        <w:spacing w:after="240" w:line="360" w:lineRule="auto"/>
        <w:rPr>
          <w:lang w:val="en-US"/>
        </w:rPr>
      </w:pPr>
      <w:r w:rsidRPr="002A304F">
        <w:rPr>
          <w:lang w:val="en-US"/>
        </w:rPr>
        <w:t xml:space="preserve">This function is also advantageous when commissioning new machines. Manufacturers who produce large numbers of machines only teach the sensor in once and duplicate the parameter data set from the IO-Link master via the push of a button to other </w:t>
      </w:r>
      <w:r w:rsidRPr="002A304F">
        <w:rPr>
          <w:lang w:val="en-US"/>
        </w:rPr>
        <w:lastRenderedPageBreak/>
        <w:t>sensors of the same type. Conversely, the sensor can also serve as a backup if the IO-Link master fails, so that the most current status is quickly restored.</w:t>
      </w:r>
    </w:p>
    <w:p w14:paraId="143A8E25" w14:textId="1EE996EB" w:rsidR="002A304F" w:rsidRPr="002A304F" w:rsidRDefault="002A304F" w:rsidP="002A304F">
      <w:pPr>
        <w:pStyle w:val="Kommentartext"/>
        <w:spacing w:after="240" w:line="360" w:lineRule="auto"/>
        <w:rPr>
          <w:lang w:val="en-US"/>
        </w:rPr>
      </w:pPr>
      <w:r w:rsidRPr="002A304F">
        <w:rPr>
          <w:lang w:val="en-US"/>
        </w:rPr>
        <w:t xml:space="preserve">The parameter server function is available for Baumer sensors with IO-Link, including the </w:t>
      </w:r>
      <w:r w:rsidR="00D4021F">
        <w:rPr>
          <w:lang w:val="en-US"/>
        </w:rPr>
        <w:t>ultrasonic</w:t>
      </w:r>
      <w:r w:rsidR="00D4021F" w:rsidRPr="002A304F">
        <w:rPr>
          <w:lang w:val="en-US"/>
        </w:rPr>
        <w:t xml:space="preserve"> </w:t>
      </w:r>
      <w:r w:rsidRPr="002A304F">
        <w:rPr>
          <w:lang w:val="en-US"/>
        </w:rPr>
        <w:t xml:space="preserve">sensors U500 and UR18, optical sensors O200/O300/O500, inductive sensors IR06/08/12/18/30, as well as process sensors such as FlexFlow flow sensors, CleverLevel level switches, or the pressure sensor PP20H. </w:t>
      </w:r>
    </w:p>
    <w:p w14:paraId="5154790B" w14:textId="70048A29" w:rsidR="002A304F" w:rsidRPr="002A304F" w:rsidRDefault="002A304F" w:rsidP="002A304F">
      <w:pPr>
        <w:pStyle w:val="BaumerFliesstext"/>
        <w:spacing w:before="240" w:line="360" w:lineRule="auto"/>
        <w:rPr>
          <w:szCs w:val="20"/>
          <w:lang w:val="en-US"/>
        </w:rPr>
      </w:pPr>
      <w:r w:rsidRPr="005F4A03">
        <w:rPr>
          <w:szCs w:val="20"/>
          <w:lang w:val="en-US"/>
        </w:rPr>
        <w:t xml:space="preserve">Further information: </w:t>
      </w:r>
      <w:hyperlink r:id="rId13" w:history="1">
        <w:r w:rsidRPr="00FA1D95">
          <w:rPr>
            <w:rStyle w:val="Hyperlink"/>
            <w:szCs w:val="20"/>
          </w:rPr>
          <w:t>www.baumer.com/io-link</w:t>
        </w:r>
      </w:hyperlink>
    </w:p>
    <w:p w14:paraId="256BCC4D" w14:textId="4FF3A6D7" w:rsidR="002A304F" w:rsidRPr="00A70C09" w:rsidRDefault="002A304F" w:rsidP="002A304F">
      <w:pPr>
        <w:pStyle w:val="BaumerFliesstext"/>
        <w:spacing w:before="240" w:line="360" w:lineRule="auto"/>
        <w:jc w:val="both"/>
        <w:rPr>
          <w:vanish/>
          <w:szCs w:val="20"/>
        </w:rPr>
      </w:pPr>
      <w:r>
        <w:rPr>
          <w:vanish/>
          <w:szCs w:val="20"/>
        </w:rPr>
        <w:t xml:space="preserve">Further information: </w:t>
      </w:r>
      <w:hyperlink r:id="rId14" w:history="1">
        <w:r w:rsidRPr="00A70C09">
          <w:rPr>
            <w:rStyle w:val="Hyperlink"/>
            <w:vanish/>
            <w:szCs w:val="20"/>
          </w:rPr>
          <w:t>www.baumer.com/io-link</w:t>
        </w:r>
      </w:hyperlink>
    </w:p>
    <w:p w14:paraId="3BD4532D" w14:textId="77777777" w:rsidR="002A304F" w:rsidRDefault="002A304F" w:rsidP="002A304F">
      <w:pPr>
        <w:pStyle w:val="BaumerFliesstext"/>
        <w:spacing w:before="240" w:line="360" w:lineRule="auto"/>
        <w:rPr>
          <w:lang w:val="en-US"/>
        </w:rPr>
      </w:pPr>
      <w:r w:rsidRPr="002A304F">
        <w:rPr>
          <w:lang w:val="en-US"/>
        </w:rPr>
        <w:t xml:space="preserve">Baumer will exhibit these and many other sensors from its extensive portfolio on October 6 - 10, 2019 in Stuttgart at the </w:t>
      </w:r>
      <w:r w:rsidRPr="002A304F">
        <w:rPr>
          <w:b/>
          <w:bCs/>
          <w:lang w:val="en-US"/>
        </w:rPr>
        <w:t>Motek</w:t>
      </w:r>
      <w:r w:rsidRPr="002A304F">
        <w:rPr>
          <w:lang w:val="en-US"/>
        </w:rPr>
        <w:t xml:space="preserve"> trade fair in </w:t>
      </w:r>
      <w:r w:rsidRPr="002A304F">
        <w:rPr>
          <w:b/>
          <w:bCs/>
          <w:lang w:val="en-US"/>
        </w:rPr>
        <w:t>hall 5</w:t>
      </w:r>
      <w:r w:rsidRPr="002A304F">
        <w:rPr>
          <w:lang w:val="en-US"/>
        </w:rPr>
        <w:t xml:space="preserve"> at </w:t>
      </w:r>
      <w:r w:rsidRPr="002A304F">
        <w:rPr>
          <w:b/>
          <w:bCs/>
          <w:lang w:val="en-US"/>
        </w:rPr>
        <w:t>stand 5330</w:t>
      </w:r>
      <w:r w:rsidRPr="002A304F">
        <w:rPr>
          <w:lang w:val="en-US"/>
        </w:rPr>
        <w:t>.</w:t>
      </w:r>
    </w:p>
    <w:p w14:paraId="5E1E4B6A" w14:textId="77777777" w:rsidR="009371DC" w:rsidRPr="005F4A03" w:rsidRDefault="009371DC" w:rsidP="00874ECF">
      <w:pPr>
        <w:pBdr>
          <w:bottom w:val="single" w:sz="4" w:space="1" w:color="auto"/>
        </w:pBdr>
        <w:rPr>
          <w:szCs w:val="20"/>
          <w:lang w:val="en-US"/>
        </w:rPr>
      </w:pPr>
    </w:p>
    <w:p w14:paraId="5E1E4B6B" w14:textId="44D42959" w:rsidR="00CA1312" w:rsidRPr="002A304F" w:rsidRDefault="00F91039" w:rsidP="00D73B0B">
      <w:pPr>
        <w:pStyle w:val="BaumerFliesstext"/>
        <w:tabs>
          <w:tab w:val="left" w:pos="3408"/>
        </w:tabs>
        <w:spacing w:before="120" w:line="360" w:lineRule="auto"/>
        <w:rPr>
          <w:iCs/>
          <w:noProof/>
          <w:szCs w:val="20"/>
          <w:lang w:val="en-US"/>
        </w:rPr>
      </w:pPr>
      <w:r w:rsidRPr="005F4A03">
        <w:rPr>
          <w:noProof/>
          <w:szCs w:val="20"/>
          <w:lang w:val="en-US"/>
        </w:rPr>
        <w:t>Photo:</w:t>
      </w:r>
      <w:r w:rsidRPr="005F4A03">
        <w:rPr>
          <w:iCs/>
          <w:noProof/>
          <w:szCs w:val="20"/>
          <w:lang w:val="en-US"/>
        </w:rPr>
        <w:t xml:space="preserve"> </w:t>
      </w:r>
      <w:r w:rsidR="002A304F" w:rsidRPr="002A304F">
        <w:rPr>
          <w:lang w:val="en-US"/>
        </w:rPr>
        <w:t>With the parameter server function, sensors of the same type can be replaced within seconds via the IO-Link interface.</w:t>
      </w:r>
    </w:p>
    <w:p w14:paraId="5E1E4B6C" w14:textId="77777777" w:rsidR="00454D57" w:rsidRPr="005F4A03" w:rsidRDefault="00454D57" w:rsidP="00D73B0B">
      <w:pPr>
        <w:pStyle w:val="BaumerFliesstext"/>
        <w:tabs>
          <w:tab w:val="left" w:pos="3408"/>
        </w:tabs>
        <w:spacing w:before="120" w:line="360" w:lineRule="auto"/>
        <w:rPr>
          <w:iCs/>
          <w:noProof/>
          <w:szCs w:val="20"/>
          <w:lang w:val="en-US"/>
        </w:rPr>
      </w:pPr>
    </w:p>
    <w:p w14:paraId="5E1E4B6D" w14:textId="3765E855" w:rsidR="00D73B0B" w:rsidRPr="005F4A03" w:rsidRDefault="00F91039" w:rsidP="00D73B0B">
      <w:pPr>
        <w:pStyle w:val="BaumerFliesstext"/>
        <w:tabs>
          <w:tab w:val="left" w:pos="3408"/>
        </w:tabs>
        <w:spacing w:line="360" w:lineRule="auto"/>
        <w:rPr>
          <w:sz w:val="16"/>
          <w:szCs w:val="16"/>
          <w:lang w:val="en-US"/>
        </w:rPr>
      </w:pPr>
      <w:r w:rsidRPr="005F4A03">
        <w:rPr>
          <w:sz w:val="16"/>
          <w:szCs w:val="16"/>
          <w:lang w:val="en-US"/>
        </w:rPr>
        <w:t>Number of characters (with spaces): approx.</w:t>
      </w:r>
      <w:r w:rsidR="000C2765" w:rsidRPr="005F4A03">
        <w:rPr>
          <w:sz w:val="16"/>
          <w:szCs w:val="16"/>
          <w:lang w:val="en-US"/>
        </w:rPr>
        <w:t xml:space="preserve"> </w:t>
      </w:r>
      <w:r w:rsidR="002A304F">
        <w:rPr>
          <w:sz w:val="16"/>
          <w:szCs w:val="16"/>
          <w:lang w:val="en-US"/>
        </w:rPr>
        <w:t>1830</w:t>
      </w:r>
    </w:p>
    <w:p w14:paraId="5E1E4B6E" w14:textId="77777777" w:rsidR="00D912F7" w:rsidRPr="005F4A03" w:rsidRDefault="00D912F7" w:rsidP="00D912F7">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5" w:history="1">
        <w:r w:rsidRPr="005F4A03">
          <w:rPr>
            <w:rStyle w:val="Hyperlink"/>
            <w:b/>
            <w:sz w:val="16"/>
            <w:szCs w:val="16"/>
            <w:lang w:val="en-US"/>
          </w:rPr>
          <w:t>www.baumer.com/press</w:t>
        </w:r>
      </w:hyperlink>
    </w:p>
    <w:p w14:paraId="5E1E4B6F" w14:textId="7EFC480C" w:rsidR="00817F98" w:rsidRDefault="00817F98" w:rsidP="00D73B0B">
      <w:pPr>
        <w:spacing w:line="360" w:lineRule="auto"/>
        <w:ind w:right="-2378"/>
        <w:rPr>
          <w:szCs w:val="20"/>
          <w:lang w:val="en-US"/>
        </w:rPr>
      </w:pPr>
    </w:p>
    <w:p w14:paraId="2F64FC0E" w14:textId="77777777" w:rsidR="002A304F" w:rsidRPr="005F4A03" w:rsidRDefault="002A304F" w:rsidP="00D73B0B">
      <w:pPr>
        <w:spacing w:line="360" w:lineRule="auto"/>
        <w:ind w:right="-2378"/>
        <w:rPr>
          <w:szCs w:val="20"/>
          <w:lang w:val="en-US"/>
        </w:rPr>
      </w:pPr>
    </w:p>
    <w:p w14:paraId="5E1E4B70" w14:textId="77777777" w:rsidR="00B0150F" w:rsidRPr="005F4A03"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14:paraId="5E1E4B71" w14:textId="1CA772EE" w:rsidR="00D73B0B" w:rsidRPr="005F4A03"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sidR="006B01FF">
        <w:rPr>
          <w:kern w:val="20"/>
          <w:sz w:val="16"/>
          <w:szCs w:val="16"/>
          <w:lang w:val="en-US"/>
        </w:rPr>
        <w:t xml:space="preserve"> </w:t>
      </w:r>
      <w:r w:rsidRPr="005F4A03">
        <w:rPr>
          <w:kern w:val="20"/>
          <w:sz w:val="16"/>
          <w:szCs w:val="16"/>
          <w:lang w:val="en-US"/>
        </w:rPr>
        <w:t xml:space="preserve">processing. </w:t>
      </w:r>
      <w:r w:rsidR="00B0150F" w:rsidRPr="005F4A03">
        <w:rPr>
          <w:kern w:val="20"/>
          <w:sz w:val="16"/>
          <w:szCs w:val="16"/>
          <w:lang w:val="en-US"/>
        </w:rPr>
        <w:t>Baumer combines innovative technolog</w:t>
      </w:r>
      <w:r w:rsidR="005A43C7" w:rsidRPr="005F4A03">
        <w:rPr>
          <w:kern w:val="20"/>
          <w:sz w:val="16"/>
          <w:szCs w:val="16"/>
          <w:lang w:val="en-US"/>
        </w:rPr>
        <w:t>ies</w:t>
      </w:r>
      <w:r w:rsidR="00B0150F" w:rsidRPr="005F4A03">
        <w:rPr>
          <w:kern w:val="20"/>
          <w:sz w:val="16"/>
          <w:szCs w:val="16"/>
          <w:lang w:val="en-US"/>
        </w:rPr>
        <w:t xml:space="preserve"> and customer-oriented service into intelligent solutions for factory and process automation and offers a</w:t>
      </w:r>
      <w:r w:rsidR="005A43C7" w:rsidRPr="005F4A03">
        <w:rPr>
          <w:kern w:val="20"/>
          <w:sz w:val="16"/>
          <w:szCs w:val="16"/>
          <w:lang w:val="en-US"/>
        </w:rPr>
        <w:t>n unrivalled</w:t>
      </w:r>
      <w:r w:rsidR="00B0150F" w:rsidRPr="005F4A03">
        <w:rPr>
          <w:kern w:val="20"/>
          <w:sz w:val="16"/>
          <w:szCs w:val="16"/>
          <w:lang w:val="en-US"/>
        </w:rPr>
        <w:t xml:space="preserve"> wide </w:t>
      </w:r>
      <w:r w:rsidR="005A43C7" w:rsidRPr="005F4A03">
        <w:rPr>
          <w:kern w:val="20"/>
          <w:sz w:val="16"/>
          <w:szCs w:val="16"/>
          <w:lang w:val="en-US"/>
        </w:rPr>
        <w:t>technology and product portfolio</w:t>
      </w:r>
      <w:r w:rsidR="00B0150F" w:rsidRPr="005F4A03">
        <w:rPr>
          <w:kern w:val="20"/>
          <w:sz w:val="16"/>
          <w:szCs w:val="16"/>
          <w:lang w:val="en-US"/>
        </w:rPr>
        <w:t>. With around 2,</w:t>
      </w:r>
      <w:r w:rsidR="006E70B0">
        <w:rPr>
          <w:kern w:val="20"/>
          <w:sz w:val="16"/>
          <w:szCs w:val="16"/>
          <w:lang w:val="en-US"/>
        </w:rPr>
        <w:t>7</w:t>
      </w:r>
      <w:r w:rsidR="00B0150F" w:rsidRPr="005F4A03">
        <w:rPr>
          <w:kern w:val="20"/>
          <w:sz w:val="16"/>
          <w:szCs w:val="16"/>
          <w:lang w:val="en-US"/>
        </w:rPr>
        <w:t>00</w:t>
      </w:r>
      <w:r w:rsidR="005F4A03">
        <w:rPr>
          <w:kern w:val="20"/>
          <w:sz w:val="16"/>
          <w:szCs w:val="16"/>
          <w:lang w:val="en-US"/>
        </w:rPr>
        <w:t> </w:t>
      </w:r>
      <w:r w:rsidR="00B0150F" w:rsidRPr="005F4A03">
        <w:rPr>
          <w:kern w:val="20"/>
          <w:sz w:val="16"/>
          <w:szCs w:val="16"/>
          <w:lang w:val="en-US"/>
        </w:rPr>
        <w:t>employees and 38</w:t>
      </w:r>
      <w:r w:rsidR="005F4A03">
        <w:rPr>
          <w:kern w:val="20"/>
          <w:sz w:val="16"/>
          <w:szCs w:val="16"/>
          <w:lang w:val="en-US"/>
        </w:rPr>
        <w:t> </w:t>
      </w:r>
      <w:r w:rsidR="00B0150F" w:rsidRPr="005F4A03">
        <w:rPr>
          <w:kern w:val="20"/>
          <w:sz w:val="16"/>
          <w:szCs w:val="16"/>
          <w:lang w:val="en-US"/>
        </w:rPr>
        <w:t>subsidiaries in 19</w:t>
      </w:r>
      <w:r w:rsidR="005F4A03">
        <w:rPr>
          <w:kern w:val="20"/>
          <w:sz w:val="16"/>
          <w:szCs w:val="16"/>
          <w:lang w:val="en-US"/>
        </w:rPr>
        <w:t> </w:t>
      </w:r>
      <w:r w:rsidR="00B0150F" w:rsidRPr="005F4A03">
        <w:rPr>
          <w:kern w:val="20"/>
          <w:sz w:val="16"/>
          <w:szCs w:val="16"/>
          <w:lang w:val="en-US"/>
        </w:rPr>
        <w:t xml:space="preserve">countries, the family-owned </w:t>
      </w:r>
      <w:r w:rsidR="005A43C7" w:rsidRPr="005F4A03">
        <w:rPr>
          <w:kern w:val="20"/>
          <w:sz w:val="16"/>
          <w:szCs w:val="16"/>
          <w:lang w:val="en-US"/>
        </w:rPr>
        <w:t xml:space="preserve">group of </w:t>
      </w:r>
      <w:r w:rsidR="00B0150F" w:rsidRPr="005F4A03">
        <w:rPr>
          <w:kern w:val="20"/>
          <w:sz w:val="16"/>
          <w:szCs w:val="16"/>
          <w:lang w:val="en-US"/>
        </w:rPr>
        <w:t>compan</w:t>
      </w:r>
      <w:r w:rsidR="005A43C7" w:rsidRPr="005F4A03">
        <w:rPr>
          <w:kern w:val="20"/>
          <w:sz w:val="16"/>
          <w:szCs w:val="16"/>
          <w:lang w:val="en-US"/>
        </w:rPr>
        <w:t>ies</w:t>
      </w:r>
      <w:r w:rsidR="00B0150F" w:rsidRPr="005F4A03">
        <w:rPr>
          <w:kern w:val="20"/>
          <w:sz w:val="16"/>
          <w:szCs w:val="16"/>
          <w:lang w:val="en-US"/>
        </w:rPr>
        <w:t xml:space="preserve"> is always close to the customer. </w:t>
      </w:r>
      <w:r w:rsidR="005A43C7" w:rsidRPr="005F4A03">
        <w:rPr>
          <w:kern w:val="20"/>
          <w:sz w:val="16"/>
          <w:szCs w:val="16"/>
          <w:lang w:val="en-US"/>
        </w:rPr>
        <w:t xml:space="preserve">Baumer provides clients in most diverse industries with vital benefits </w:t>
      </w:r>
      <w:r w:rsidR="00B0150F" w:rsidRPr="005F4A03">
        <w:rPr>
          <w:kern w:val="20"/>
          <w:sz w:val="16"/>
          <w:szCs w:val="16"/>
          <w:lang w:val="en-US"/>
        </w:rPr>
        <w:t xml:space="preserve">and </w:t>
      </w:r>
      <w:r w:rsidR="00B0150F" w:rsidRPr="005F4A03">
        <w:rPr>
          <w:kern w:val="20"/>
          <w:sz w:val="16"/>
          <w:szCs w:val="16"/>
          <w:lang w:val="en-US"/>
        </w:rPr>
        <w:lastRenderedPageBreak/>
        <w:t xml:space="preserve">measurable added value </w:t>
      </w:r>
      <w:r w:rsidR="005A43C7" w:rsidRPr="005F4A03">
        <w:rPr>
          <w:kern w:val="20"/>
          <w:sz w:val="16"/>
          <w:szCs w:val="16"/>
          <w:lang w:val="en-US"/>
        </w:rPr>
        <w:t>by</w:t>
      </w:r>
      <w:r w:rsidR="00B0150F" w:rsidRPr="005F4A03">
        <w:rPr>
          <w:kern w:val="20"/>
          <w:sz w:val="16"/>
          <w:szCs w:val="16"/>
          <w:lang w:val="en-US"/>
        </w:rPr>
        <w:t xml:space="preserve"> worldwide consisten</w:t>
      </w:r>
      <w:r w:rsidR="005A43C7" w:rsidRPr="005F4A03">
        <w:rPr>
          <w:kern w:val="20"/>
          <w:sz w:val="16"/>
          <w:szCs w:val="16"/>
          <w:lang w:val="en-US"/>
        </w:rPr>
        <w:t>t</w:t>
      </w:r>
      <w:r w:rsidR="00B0150F" w:rsidRPr="005F4A03">
        <w:rPr>
          <w:kern w:val="20"/>
          <w:sz w:val="16"/>
          <w:szCs w:val="16"/>
          <w:lang w:val="en-US"/>
        </w:rPr>
        <w:t xml:space="preserve"> high quality standards and</w:t>
      </w:r>
      <w:r w:rsidR="005A43C7" w:rsidRPr="005F4A03">
        <w:rPr>
          <w:kern w:val="20"/>
          <w:sz w:val="16"/>
          <w:szCs w:val="16"/>
          <w:lang w:val="en-US"/>
        </w:rPr>
        <w:t xml:space="preserve"> outstanding </w:t>
      </w:r>
      <w:r w:rsidR="00B0150F" w:rsidRPr="005F4A03">
        <w:rPr>
          <w:kern w:val="20"/>
          <w:sz w:val="16"/>
          <w:szCs w:val="16"/>
          <w:lang w:val="en-US"/>
        </w:rPr>
        <w:t xml:space="preserve">innovative potential. </w:t>
      </w:r>
      <w:r w:rsidR="005A43C7" w:rsidRPr="005F4A03">
        <w:rPr>
          <w:kern w:val="20"/>
          <w:sz w:val="16"/>
          <w:szCs w:val="16"/>
          <w:lang w:val="en-US"/>
        </w:rPr>
        <w:t xml:space="preserve">Learn more at </w:t>
      </w:r>
      <w:hyperlink r:id="rId16" w:history="1">
        <w:r w:rsidR="00B0150F" w:rsidRPr="005F4A03">
          <w:rPr>
            <w:color w:val="003399"/>
            <w:kern w:val="20"/>
            <w:sz w:val="16"/>
            <w:szCs w:val="16"/>
            <w:u w:val="single"/>
            <w:lang w:val="en-US"/>
          </w:rPr>
          <w:t>www.baumer.com</w:t>
        </w:r>
      </w:hyperlink>
      <w:r w:rsidR="00B0150F" w:rsidRPr="005F4A03">
        <w:rPr>
          <w:kern w:val="20"/>
          <w:sz w:val="16"/>
          <w:szCs w:val="16"/>
          <w:lang w:val="en-US"/>
        </w:rPr>
        <w:t xml:space="preserve"> on the internet.</w:t>
      </w:r>
    </w:p>
    <w:p w14:paraId="5E1E4B72" w14:textId="77777777" w:rsidR="00D73B0B" w:rsidRPr="005F4A03" w:rsidRDefault="00D73B0B" w:rsidP="00D73B0B">
      <w:pPr>
        <w:spacing w:line="360" w:lineRule="auto"/>
        <w:rPr>
          <w:b/>
          <w:szCs w:val="20"/>
          <w:lang w:val="en-US"/>
        </w:rPr>
      </w:pPr>
    </w:p>
    <w:p w14:paraId="5E1E4B73" w14:textId="77777777" w:rsidR="00D73B0B" w:rsidRPr="005F4A03"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B0150F" w:rsidRPr="00D4021F" w14:paraId="5E1E4B82" w14:textId="77777777" w:rsidTr="00D06A30">
        <w:tc>
          <w:tcPr>
            <w:tcW w:w="3369" w:type="dxa"/>
            <w:shd w:val="clear" w:color="auto" w:fill="auto"/>
          </w:tcPr>
          <w:p w14:paraId="5E1E4B74" w14:textId="77777777" w:rsidR="00B0150F" w:rsidRPr="005F4A03" w:rsidRDefault="00B0150F" w:rsidP="00D06A30">
            <w:pPr>
              <w:spacing w:line="240" w:lineRule="exact"/>
              <w:rPr>
                <w:b/>
                <w:bCs/>
                <w:sz w:val="16"/>
                <w:szCs w:val="16"/>
                <w:lang w:val="en-US"/>
              </w:rPr>
            </w:pPr>
            <w:r w:rsidRPr="005F4A03">
              <w:rPr>
                <w:b/>
                <w:bCs/>
                <w:sz w:val="16"/>
                <w:szCs w:val="16"/>
                <w:lang w:val="en-US"/>
              </w:rPr>
              <w:t>Press contact:</w:t>
            </w:r>
          </w:p>
          <w:p w14:paraId="5D37F3F0" w14:textId="77777777" w:rsidR="0005544B" w:rsidRPr="006B2F8D" w:rsidRDefault="0005544B" w:rsidP="0005544B">
            <w:pPr>
              <w:spacing w:line="240" w:lineRule="exact"/>
              <w:rPr>
                <w:sz w:val="16"/>
                <w:szCs w:val="16"/>
                <w:lang w:val="en-US"/>
              </w:rPr>
            </w:pPr>
            <w:r>
              <w:rPr>
                <w:sz w:val="16"/>
                <w:szCs w:val="16"/>
                <w:lang w:val="en-US"/>
              </w:rPr>
              <w:t>Christina Frick</w:t>
            </w:r>
          </w:p>
          <w:p w14:paraId="469619AD" w14:textId="77777777" w:rsidR="0005544B" w:rsidRPr="006B2F8D" w:rsidRDefault="0005544B" w:rsidP="0005544B">
            <w:pPr>
              <w:spacing w:line="240" w:lineRule="exact"/>
              <w:rPr>
                <w:sz w:val="16"/>
                <w:szCs w:val="16"/>
                <w:lang w:val="en-US"/>
              </w:rPr>
            </w:pPr>
            <w:r w:rsidRPr="006B2F8D">
              <w:rPr>
                <w:sz w:val="16"/>
                <w:szCs w:val="16"/>
                <w:lang w:val="en-US"/>
              </w:rPr>
              <w:t>Baumer Group</w:t>
            </w:r>
          </w:p>
          <w:p w14:paraId="0763D360" w14:textId="77777777" w:rsidR="0005544B" w:rsidRDefault="0005544B" w:rsidP="0005544B">
            <w:pPr>
              <w:spacing w:line="240" w:lineRule="exact"/>
              <w:rPr>
                <w:sz w:val="16"/>
                <w:szCs w:val="16"/>
                <w:lang w:val="fr-CH"/>
              </w:rPr>
            </w:pPr>
            <w:r>
              <w:rPr>
                <w:sz w:val="16"/>
                <w:szCs w:val="16"/>
                <w:lang w:val="fr-CH"/>
              </w:rPr>
              <w:t xml:space="preserve">Phone </w:t>
            </w:r>
            <w:r w:rsidRPr="00C175FF">
              <w:rPr>
                <w:sz w:val="16"/>
                <w:szCs w:val="16"/>
                <w:lang w:val="fr-CH"/>
              </w:rPr>
              <w:t>+49 7771 6474 1205</w:t>
            </w:r>
          </w:p>
          <w:p w14:paraId="1BB0AEF8" w14:textId="77777777" w:rsidR="0005544B" w:rsidRDefault="0005544B" w:rsidP="0005544B">
            <w:pPr>
              <w:spacing w:line="240" w:lineRule="exact"/>
              <w:rPr>
                <w:sz w:val="16"/>
                <w:szCs w:val="16"/>
                <w:lang w:val="fr-CH"/>
              </w:rPr>
            </w:pPr>
            <w:r>
              <w:rPr>
                <w:sz w:val="16"/>
                <w:szCs w:val="16"/>
                <w:lang w:val="fr-CH"/>
              </w:rPr>
              <w:t>Fax     +41 (0)52 728 11 44</w:t>
            </w:r>
          </w:p>
          <w:p w14:paraId="64351032" w14:textId="77777777" w:rsidR="0005544B" w:rsidRDefault="0005544B" w:rsidP="0005544B">
            <w:pPr>
              <w:spacing w:line="240" w:lineRule="exact"/>
              <w:rPr>
                <w:sz w:val="16"/>
                <w:szCs w:val="16"/>
                <w:lang w:val="fr-FR"/>
              </w:rPr>
            </w:pPr>
            <w:r>
              <w:rPr>
                <w:sz w:val="16"/>
                <w:szCs w:val="16"/>
                <w:lang w:val="fr-FR"/>
              </w:rPr>
              <w:t>cfrick@baumer.com</w:t>
            </w:r>
          </w:p>
          <w:p w14:paraId="5E1E4B7B" w14:textId="62BB3F87" w:rsidR="00B0150F" w:rsidRPr="006B01FF" w:rsidRDefault="0005544B" w:rsidP="0005544B">
            <w:pPr>
              <w:spacing w:line="240" w:lineRule="exact"/>
              <w:rPr>
                <w:b/>
                <w:sz w:val="16"/>
                <w:szCs w:val="16"/>
                <w:lang w:val="de-DE"/>
              </w:rPr>
            </w:pPr>
            <w:r w:rsidRPr="006B01FF">
              <w:rPr>
                <w:sz w:val="16"/>
                <w:szCs w:val="16"/>
                <w:lang w:val="de-DE"/>
              </w:rPr>
              <w:t>www.baumer.com</w:t>
            </w:r>
          </w:p>
        </w:tc>
        <w:tc>
          <w:tcPr>
            <w:tcW w:w="3485" w:type="dxa"/>
            <w:shd w:val="clear" w:color="auto" w:fill="auto"/>
          </w:tcPr>
          <w:p w14:paraId="5E1E4B7C" w14:textId="77777777" w:rsidR="00B0150F" w:rsidRPr="005F4A03" w:rsidRDefault="00B0150F" w:rsidP="00B0150F">
            <w:pPr>
              <w:spacing w:line="240" w:lineRule="exact"/>
              <w:rPr>
                <w:b/>
                <w:bCs/>
                <w:sz w:val="16"/>
                <w:szCs w:val="16"/>
                <w:lang w:val="en-US"/>
              </w:rPr>
            </w:pPr>
            <w:r w:rsidRPr="005F4A03">
              <w:rPr>
                <w:b/>
                <w:bCs/>
                <w:sz w:val="16"/>
                <w:szCs w:val="16"/>
                <w:lang w:val="en-US"/>
              </w:rPr>
              <w:t>Company contact global:</w:t>
            </w:r>
          </w:p>
          <w:p w14:paraId="5E1E4B7D" w14:textId="77777777" w:rsidR="00B0150F" w:rsidRPr="005F4A03" w:rsidRDefault="00B0150F" w:rsidP="00D06A30">
            <w:pPr>
              <w:spacing w:line="240" w:lineRule="exact"/>
              <w:rPr>
                <w:sz w:val="16"/>
                <w:szCs w:val="16"/>
                <w:lang w:val="en-US"/>
              </w:rPr>
            </w:pPr>
            <w:r w:rsidRPr="005F4A03">
              <w:rPr>
                <w:sz w:val="16"/>
                <w:szCs w:val="16"/>
                <w:lang w:val="en-US"/>
              </w:rPr>
              <w:t>Baumer Group</w:t>
            </w:r>
          </w:p>
          <w:p w14:paraId="5E1E4B7E" w14:textId="77777777" w:rsidR="00C571B2" w:rsidRPr="005F4A03" w:rsidRDefault="00C571B2" w:rsidP="00C571B2">
            <w:pPr>
              <w:spacing w:line="240" w:lineRule="exact"/>
              <w:rPr>
                <w:sz w:val="16"/>
                <w:szCs w:val="16"/>
                <w:lang w:val="en-US"/>
              </w:rPr>
            </w:pPr>
            <w:r w:rsidRPr="005F4A03">
              <w:rPr>
                <w:sz w:val="16"/>
                <w:szCs w:val="16"/>
                <w:lang w:val="en-US"/>
              </w:rPr>
              <w:t>Phone +41 (0)52 728 11 22</w:t>
            </w:r>
          </w:p>
          <w:p w14:paraId="5E1E4B7F" w14:textId="77777777" w:rsidR="00B0150F" w:rsidRPr="006B01FF" w:rsidRDefault="00C571B2" w:rsidP="00C571B2">
            <w:pPr>
              <w:spacing w:line="240" w:lineRule="exact"/>
              <w:rPr>
                <w:sz w:val="16"/>
                <w:szCs w:val="16"/>
                <w:lang w:val="fr-FR"/>
              </w:rPr>
            </w:pPr>
            <w:r w:rsidRPr="006B01FF">
              <w:rPr>
                <w:sz w:val="16"/>
                <w:szCs w:val="16"/>
                <w:lang w:val="fr-FR"/>
              </w:rPr>
              <w:t>Fax +41 (0)52 728 11 44</w:t>
            </w:r>
            <w:r w:rsidR="00B0150F" w:rsidRPr="006B01FF">
              <w:rPr>
                <w:sz w:val="16"/>
                <w:szCs w:val="16"/>
                <w:lang w:val="fr-FR"/>
              </w:rPr>
              <w:tab/>
            </w:r>
          </w:p>
          <w:p w14:paraId="5E1E4B80" w14:textId="77777777" w:rsidR="00B0150F" w:rsidRPr="006B01FF" w:rsidRDefault="00B0150F" w:rsidP="00D06A30">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5E1E4B81" w14:textId="77777777" w:rsidR="00B0150F" w:rsidRPr="006B01FF" w:rsidRDefault="00C63EC0" w:rsidP="00D06A30">
            <w:pPr>
              <w:spacing w:line="240" w:lineRule="exact"/>
              <w:rPr>
                <w:b/>
                <w:sz w:val="16"/>
                <w:szCs w:val="16"/>
                <w:lang w:val="fr-FR"/>
              </w:rPr>
            </w:pPr>
            <w:hyperlink r:id="rId17" w:history="1">
              <w:r w:rsidR="00B0150F" w:rsidRPr="006B01FF">
                <w:rPr>
                  <w:rStyle w:val="Hyperlink"/>
                  <w:color w:val="auto"/>
                  <w:sz w:val="16"/>
                  <w:szCs w:val="16"/>
                  <w:u w:val="none"/>
                  <w:lang w:val="fr-FR"/>
                </w:rPr>
                <w:t>www.baumer.com</w:t>
              </w:r>
            </w:hyperlink>
            <w:r w:rsidR="00B0150F" w:rsidRPr="006B01FF">
              <w:rPr>
                <w:b/>
                <w:sz w:val="16"/>
                <w:szCs w:val="16"/>
                <w:lang w:val="fr-FR"/>
              </w:rPr>
              <w:t xml:space="preserve"> </w:t>
            </w:r>
          </w:p>
        </w:tc>
      </w:tr>
    </w:tbl>
    <w:p w14:paraId="5E1E4B83" w14:textId="77777777" w:rsidR="00EA6E92" w:rsidRPr="006B01FF" w:rsidRDefault="00EA6E92" w:rsidP="00A60557">
      <w:pPr>
        <w:rPr>
          <w:lang w:val="fr-FR"/>
        </w:rPr>
      </w:pPr>
    </w:p>
    <w:sectPr w:rsidR="00EA6E92" w:rsidRPr="006B01FF">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E4B88" w14:textId="77777777" w:rsidR="00B068AD" w:rsidRDefault="00B068AD">
      <w:r>
        <w:separator/>
      </w:r>
    </w:p>
  </w:endnote>
  <w:endnote w:type="continuationSeparator" w:id="0">
    <w:p w14:paraId="5E1E4B8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E1E4B8C" w14:textId="702DBBC1" w:rsidR="00B068AD" w:rsidRDefault="00B068AD">
    <w:pPr>
      <w:pStyle w:val="Fuzeile"/>
    </w:pPr>
    <w:r>
      <w:fldChar w:fldCharType="begin"/>
    </w:r>
    <w:r>
      <w:instrText xml:space="preserve"> SAVEDATE \@ "dd.MM.yyyy" \* MERGEFORMAT </w:instrText>
    </w:r>
    <w:r>
      <w:fldChar w:fldCharType="separate"/>
    </w:r>
    <w:ins w:id="1" w:author="Frick Christina" w:date="2019-09-24T08:02:00Z">
      <w:r w:rsidR="0006537D">
        <w:rPr>
          <w:noProof/>
        </w:rPr>
        <w:t>23.09.2019</w:t>
      </w:r>
    </w:ins>
    <w:del w:id="2" w:author="Frick Christina" w:date="2019-09-24T08:02:00Z">
      <w:r w:rsidR="00D4021F" w:rsidDel="0006537D">
        <w:rPr>
          <w:noProof/>
        </w:rPr>
        <w:delText>19.09.2019</w:delText>
      </w:r>
    </w:del>
    <w:r>
      <w:fldChar w:fldCharType="end"/>
    </w:r>
    <w:r>
      <w:t>/</w:t>
    </w:r>
    <w:r w:rsidR="00C63EC0">
      <w:fldChar w:fldCharType="begin"/>
    </w:r>
    <w:r w:rsidR="00C63EC0">
      <w:instrText xml:space="preserve"> AUTHOR  \* MERGEFORMAT </w:instrText>
    </w:r>
    <w:r w:rsidR="00C63EC0">
      <w:fldChar w:fldCharType="separate"/>
    </w:r>
    <w:r w:rsidR="002551A0">
      <w:rPr>
        <w:noProof/>
      </w:rPr>
      <w:t>Diepenbrock Stefan</w:t>
    </w:r>
    <w:r w:rsidR="00C63EC0">
      <w:rPr>
        <w:noProof/>
      </w:rPr>
      <w:fldChar w:fldCharType="end"/>
    </w:r>
    <w:r>
      <w:tab/>
    </w:r>
    <w:r>
      <w:tab/>
      <w:t>Frauenfeld, Switzerland</w:t>
    </w:r>
  </w:p>
  <w:p w14:paraId="5E1E4B8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E" w14:textId="339BA22C"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C63EC0">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C63EC0">
      <w:rPr>
        <w:noProof/>
        <w:sz w:val="16"/>
      </w:rPr>
      <w:t>2</w:t>
    </w:r>
    <w:r>
      <w:rPr>
        <w:sz w:val="16"/>
      </w:rPr>
      <w:fldChar w:fldCharType="end"/>
    </w:r>
    <w:r>
      <w:rPr>
        <w:sz w:val="16"/>
      </w:rPr>
      <w:tab/>
      <w:t>Baumer Group</w:t>
    </w:r>
  </w:p>
  <w:p w14:paraId="5E1E4B8F" w14:textId="77777777" w:rsidR="00B068AD" w:rsidRDefault="00B068AD">
    <w:pPr>
      <w:pBdr>
        <w:top w:val="single" w:sz="4" w:space="1" w:color="auto"/>
      </w:pBdr>
      <w:tabs>
        <w:tab w:val="center" w:pos="4819"/>
        <w:tab w:val="right" w:pos="9638"/>
      </w:tabs>
    </w:pPr>
    <w:r>
      <w:rPr>
        <w:sz w:val="16"/>
      </w:rPr>
      <w:tab/>
    </w:r>
    <w:r>
      <w:rPr>
        <w:sz w:val="16"/>
      </w:rPr>
      <w:tab/>
    </w:r>
  </w:p>
  <w:p w14:paraId="5E1E4B9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9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E1E4B92" w14:textId="079F6412" w:rsidR="00B068AD" w:rsidRDefault="00B068AD">
    <w:pPr>
      <w:pStyle w:val="Fuzeile"/>
    </w:pPr>
    <w:r>
      <w:fldChar w:fldCharType="begin"/>
    </w:r>
    <w:r>
      <w:instrText xml:space="preserve"> SAVEDATE \@ "dd.MM.yyyy" \* MERGEFORMAT </w:instrText>
    </w:r>
    <w:r>
      <w:fldChar w:fldCharType="separate"/>
    </w:r>
    <w:ins w:id="3" w:author="Frick Christina" w:date="2019-09-24T08:02:00Z">
      <w:r w:rsidR="0006537D">
        <w:rPr>
          <w:noProof/>
        </w:rPr>
        <w:t>23.09.2019</w:t>
      </w:r>
    </w:ins>
    <w:del w:id="4" w:author="Frick Christina" w:date="2019-09-24T08:02:00Z">
      <w:r w:rsidR="00D4021F" w:rsidDel="0006537D">
        <w:rPr>
          <w:noProof/>
        </w:rPr>
        <w:delText>19.09.2019</w:delText>
      </w:r>
    </w:del>
    <w:r>
      <w:fldChar w:fldCharType="end"/>
    </w:r>
    <w:r>
      <w:t>/</w:t>
    </w:r>
    <w:r w:rsidR="00C63EC0">
      <w:fldChar w:fldCharType="begin"/>
    </w:r>
    <w:r w:rsidR="00C63EC0">
      <w:instrText xml:space="preserve"> AUTHOR  \* MERGEFORMAT </w:instrText>
    </w:r>
    <w:r w:rsidR="00C63EC0">
      <w:fldChar w:fldCharType="separate"/>
    </w:r>
    <w:r w:rsidR="002551A0">
      <w:rPr>
        <w:noProof/>
      </w:rPr>
      <w:t>Diepenbrock Stefan</w:t>
    </w:r>
    <w:r w:rsidR="00C63EC0">
      <w:rPr>
        <w:noProof/>
      </w:rPr>
      <w:fldChar w:fldCharType="end"/>
    </w:r>
    <w:r>
      <w:tab/>
    </w:r>
    <w:r>
      <w:tab/>
      <w:t>Frauenfeld, Switzerland</w:t>
    </w:r>
  </w:p>
  <w:p w14:paraId="5E1E4B9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E4B86" w14:textId="77777777" w:rsidR="00B068AD" w:rsidRDefault="00B068AD">
      <w:r>
        <w:separator/>
      </w:r>
    </w:p>
  </w:footnote>
  <w:footnote w:type="continuationSeparator" w:id="0">
    <w:p w14:paraId="5E1E4B87"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A" w14:textId="77777777" w:rsidR="00B068AD" w:rsidRDefault="00B068AD" w:rsidP="0006218F">
    <w:pPr>
      <w:tabs>
        <w:tab w:val="right" w:pos="9639"/>
      </w:tabs>
      <w:ind w:left="79" w:hanging="697"/>
    </w:pPr>
    <w:r>
      <w:rPr>
        <w:noProof/>
        <w:lang w:val="de-DE" w:eastAsia="zh-CN"/>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rick Christina">
    <w15:presenceInfo w15:providerId="AD" w15:userId="S-1-5-21-4141077548-191378913-2012948378-307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109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44B"/>
    <w:rsid w:val="00055535"/>
    <w:rsid w:val="0006218F"/>
    <w:rsid w:val="0006537D"/>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56A11"/>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A304F"/>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D6FBC"/>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D2E9A"/>
    <w:rsid w:val="006D4588"/>
    <w:rsid w:val="006D7391"/>
    <w:rsid w:val="006E30E1"/>
    <w:rsid w:val="006E70B0"/>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212B"/>
    <w:rsid w:val="00BF27CE"/>
    <w:rsid w:val="00C0095C"/>
    <w:rsid w:val="00C021A7"/>
    <w:rsid w:val="00C325B6"/>
    <w:rsid w:val="00C34061"/>
    <w:rsid w:val="00C36E7E"/>
    <w:rsid w:val="00C45B61"/>
    <w:rsid w:val="00C55978"/>
    <w:rsid w:val="00C571B2"/>
    <w:rsid w:val="00C63B5D"/>
    <w:rsid w:val="00C63EC0"/>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021F"/>
    <w:rsid w:val="00D439E0"/>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26075"/>
    <w:rsid w:val="00E355E3"/>
    <w:rsid w:val="00E35D19"/>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945"/>
    <o:shapelayout v:ext="edit">
      <o:idmap v:ext="edit" data="1"/>
    </o:shapelayout>
  </w:shapeDefaults>
  <w:decimalSymbol w:val=","/>
  <w:listSeparator w:val=";"/>
  <w14:docId w14:val="5E1E4B61"/>
  <w15:docId w15:val="{E2DEBA3A-48BD-407A-836D-712C660AB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io-link"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baumer.com/press" TargetMode="Externa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io-link"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246caa2f-33ef-4e65-baec-39447f8fc80e" ContentTypeId="0x0101001195B620A1DC30408F0DEFABF60333C7"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EN</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BDC4B-17E7-4C73-B4EA-E6E3715D7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388B1D-8454-4DAA-B4C3-189CFCB29CBA}">
  <ds:schemaRefs>
    <ds:schemaRef ds:uri="Microsoft.SharePoint.Taxonomy.ContentTypeSync"/>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02B2B611-4DEF-4C7C-B8EE-70A2E9EC5586}">
  <ds:schemaRefs>
    <ds:schemaRef ds:uri="http://purl.org/dc/terms/"/>
    <ds:schemaRef ds:uri="http://schemas.microsoft.com/office/2006/documentManagement/types"/>
    <ds:schemaRef ds:uri="http://purl.org/dc/elements/1.1/"/>
    <ds:schemaRef ds:uri="http://www.w3.org/XML/1998/namespace"/>
    <ds:schemaRef ds:uri="e7b51557-81f9-4e64-8758-5330901a8bf6"/>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D5BA1158-27AF-45E2-B8A6-175E20A6A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87A53474.dotm</Template>
  <TotalTime>0</TotalTime>
  <Pages>2</Pages>
  <Words>439</Words>
  <Characters>2759</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S. Diepenbrock</Manager>
  <Company>Baumer Management Services AG</Company>
  <LinksUpToDate>false</LinksUpToDate>
  <CharactersWithSpaces>3192</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Press release, Pressrelease, PR, 81173188, PR template</cp:keywords>
  <cp:lastModifiedBy>Frick Christina</cp:lastModifiedBy>
  <cp:revision>2</cp:revision>
  <cp:lastPrinted>2015-02-06T10:33:00Z</cp:lastPrinted>
  <dcterms:created xsi:type="dcterms:W3CDTF">2019-09-24T06:10:00Z</dcterms:created>
  <dcterms:modified xsi:type="dcterms:W3CDTF">2019-09-24T06:10:00Z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0x0101001195B620A1DC30408F0DEFABF60333C70062488EE1223A9D4BB9AFEAF42A9486AB</vt:lpwstr>
  </property>
  <property fmtid="{D5CDD505-2E9C-101B-9397-08002B2CF9AE}" pid="3" name="Order">
    <vt:r8>370400</vt:r8>
  </property>
  <property fmtid="{D5CDD505-2E9C-101B-9397-08002B2CF9AE}" pid="4" name="Language">
    <vt:lpwstr>;#EN;#</vt:lpwstr>
  </property>
  <property fmtid="{D5CDD505-2E9C-101B-9397-08002B2CF9AE}" pid="5" name="Topic">
    <vt:lpwstr>Press release, Pressrelease, PR, 81173188, PR template</vt:lpwstr>
  </property>
  <property fmtid="{D5CDD505-2E9C-101B-9397-08002B2CF9AE}" pid="6" name="Validity">
    <vt:lpwstr>;#ALL;#</vt:lpwstr>
  </property>
  <property fmtid="{D5CDD505-2E9C-101B-9397-08002B2CF9AE}" pid="7" name="Level">
    <vt:lpwstr>Group</vt:lpwstr>
  </property>
  <property fmtid="{D5CDD505-2E9C-101B-9397-08002B2CF9AE}" pid="8" name="UsedInCompany">
    <vt:lpwstr>;#BADK;#</vt:lpwstr>
  </property>
  <property fmtid="{D5CDD505-2E9C-101B-9397-08002B2CF9AE}" pid="9" name="Retention period">
    <vt:lpwstr>none</vt:lpwstr>
  </property>
  <property fmtid="{D5CDD505-2E9C-101B-9397-08002B2CF9AE}" pid="10" name="Validity / Gültigkeit">
    <vt:lpwstr>;#ALL;#</vt:lpwstr>
  </property>
  <property fmtid="{D5CDD505-2E9C-101B-9397-08002B2CF9AE}" pid="11" name="Storage">
    <vt:lpwstr>E</vt:lpwstr>
  </property>
  <property fmtid="{D5CDD505-2E9C-101B-9397-08002B2CF9AE}" pid="12" name="Doc Type">
    <vt:lpwstr>SOP</vt:lpwstr>
  </property>
  <property fmtid="{D5CDD505-2E9C-101B-9397-08002B2CF9AE}" pid="13" name="BBS Process">
    <vt:lpwstr>;#02.02.;#</vt:lpwstr>
  </property>
  <property fmtid="{D5CDD505-2E9C-101B-9397-08002B2CF9AE}" pid="14" name="BBS Categorie">
    <vt:lpwstr>TPL</vt:lpwstr>
  </property>
  <property fmtid="{D5CDD505-2E9C-101B-9397-08002B2CF9AE}" pid="15" name="Change History">
    <vt:lpwstr>18.09.2017: Metadaten angepasst - UsedIn ausgefüllt für BADK
01.02.2017: kleinere formelle Anpassungen</vt:lpwstr>
  </property>
  <property fmtid="{D5CDD505-2E9C-101B-9397-08002B2CF9AE}" pid="16" name="Löschkennzeichen">
    <vt:bool>false</vt:bool>
  </property>
  <property fmtid="{D5CDD505-2E9C-101B-9397-08002B2CF9AE}" pid="17" name="Owner">
    <vt:lpwstr>168;#Maier Silke</vt:lpwstr>
  </property>
  <property fmtid="{D5CDD505-2E9C-101B-9397-08002B2CF9AE}" pid="18" name="WorkflowChangePath">
    <vt:lpwstr>21695a0c-671b-4820-9294-8d5cc2411e98,11;21695a0c-671b-4820-9294-8d5cc2411e98,11;0ecd2ca7-9996-4691-b84c-86f9c2b33666,15;</vt:lpwstr>
  </property>
</Properties>
</file>