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FB0A86" w14:textId="713E4871" w:rsidR="008C108E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bookmarkStart w:id="0" w:name="_GoBack"/>
      <w:bookmarkEnd w:id="0"/>
      <w:r w:rsidRPr="00FF3BB6">
        <w:rPr>
          <w:sz w:val="44"/>
        </w:rPr>
        <w:t>Presse-Information</w:t>
      </w:r>
    </w:p>
    <w:p w14:paraId="7ACF94F0" w14:textId="4007C886" w:rsidR="00812F6F" w:rsidRDefault="00812F6F" w:rsidP="00812F6F">
      <w:pPr>
        <w:pStyle w:val="BaumerFliesstext"/>
      </w:pPr>
    </w:p>
    <w:p w14:paraId="05A4892F" w14:textId="77777777" w:rsidR="00C16FF6" w:rsidRDefault="00C16FF6" w:rsidP="00812F6F">
      <w:pPr>
        <w:pStyle w:val="BaumerFliesstext"/>
      </w:pPr>
    </w:p>
    <w:p w14:paraId="591C8518" w14:textId="65DF13EA" w:rsidR="00615602" w:rsidRPr="00611CF2" w:rsidRDefault="00611CF2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</w:rPr>
      </w:pPr>
      <w:r w:rsidRPr="00611CF2">
        <w:rPr>
          <w:b/>
          <w:bCs/>
          <w:iCs/>
          <w:sz w:val="28"/>
          <w:szCs w:val="28"/>
        </w:rPr>
        <w:t xml:space="preserve">Vogelperspektive für </w:t>
      </w:r>
      <w:proofErr w:type="spellStart"/>
      <w:r w:rsidRPr="00611CF2">
        <w:rPr>
          <w:b/>
          <w:bCs/>
          <w:i/>
          <w:iCs/>
          <w:sz w:val="28"/>
          <w:szCs w:val="28"/>
        </w:rPr>
        <w:t>VeriSens</w:t>
      </w:r>
      <w:proofErr w:type="spellEnd"/>
      <w:r w:rsidRPr="00611CF2">
        <w:rPr>
          <w:b/>
          <w:bCs/>
          <w:iCs/>
          <w:sz w:val="28"/>
          <w:szCs w:val="28"/>
        </w:rPr>
        <w:t xml:space="preserve"> Vision Sensoren und </w:t>
      </w:r>
      <w:proofErr w:type="spellStart"/>
      <w:r w:rsidRPr="00611CF2">
        <w:rPr>
          <w:b/>
          <w:bCs/>
          <w:i/>
          <w:iCs/>
          <w:sz w:val="28"/>
          <w:szCs w:val="28"/>
        </w:rPr>
        <w:t>ColorFEX</w:t>
      </w:r>
      <w:proofErr w:type="spellEnd"/>
      <w:r w:rsidRPr="00611CF2">
        <w:rPr>
          <w:b/>
          <w:bCs/>
          <w:iCs/>
          <w:sz w:val="28"/>
          <w:szCs w:val="28"/>
        </w:rPr>
        <w:t xml:space="preserve"> in Kompaktgeräten</w:t>
      </w:r>
    </w:p>
    <w:p w14:paraId="362ABD0A" w14:textId="2D841C98" w:rsidR="00247813" w:rsidRPr="00BD6E23" w:rsidRDefault="00247813" w:rsidP="00247813">
      <w:pPr>
        <w:jc w:val="right"/>
        <w:rPr>
          <w:noProof/>
        </w:rPr>
      </w:pPr>
    </w:p>
    <w:p w14:paraId="6715E27B" w14:textId="01C8D25E" w:rsidR="00D11C1C" w:rsidRDefault="00923CF6" w:rsidP="00FA76FC">
      <w:pPr>
        <w:pStyle w:val="BaumerFliesstext"/>
        <w:spacing w:before="240" w:line="360" w:lineRule="auto"/>
        <w:jc w:val="both"/>
        <w:rPr>
          <w:szCs w:val="20"/>
        </w:rPr>
      </w:pPr>
      <w:r w:rsidRPr="006B09F4">
        <w:rPr>
          <w:noProof/>
          <w:sz w:val="44"/>
          <w:lang w:val="en-US" w:eastAsia="en-US"/>
        </w:rPr>
        <w:drawing>
          <wp:anchor distT="0" distB="0" distL="114300" distR="114300" simplePos="0" relativeHeight="251667456" behindDoc="0" locked="0" layoutInCell="1" allowOverlap="1" wp14:anchorId="4AA8779B" wp14:editId="0D82E3D6">
            <wp:simplePos x="0" y="0"/>
            <wp:positionH relativeFrom="column">
              <wp:posOffset>3759200</wp:posOffset>
            </wp:positionH>
            <wp:positionV relativeFrom="paragraph">
              <wp:posOffset>152730</wp:posOffset>
            </wp:positionV>
            <wp:extent cx="2450465" cy="1799590"/>
            <wp:effectExtent l="0" t="0" r="6985" b="0"/>
            <wp:wrapSquare wrapText="bothSides"/>
            <wp:docPr id="2" name="Grafik 2" descr="C:\Users\nlei\AppData\Local\Microsoft\Windows\INetCache\Content.Word\3483-0-D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lei\AppData\Local\Microsoft\Windows\INetCache\Content.Word\3483-0-DCH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0465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3B0B" w:rsidRPr="006B09F4">
        <w:rPr>
          <w:szCs w:val="20"/>
        </w:rPr>
        <w:t>(</w:t>
      </w:r>
      <w:r w:rsidR="006B09F4">
        <w:rPr>
          <w:szCs w:val="20"/>
        </w:rPr>
        <w:t>14.11</w:t>
      </w:r>
      <w:r w:rsidR="00385C40" w:rsidRPr="006B09F4">
        <w:rPr>
          <w:szCs w:val="20"/>
        </w:rPr>
        <w:t>.2018</w:t>
      </w:r>
      <w:r w:rsidR="00D73B0B" w:rsidRPr="006B09F4">
        <w:rPr>
          <w:szCs w:val="20"/>
        </w:rPr>
        <w:t>)</w:t>
      </w:r>
      <w:r w:rsidR="00CE6317">
        <w:rPr>
          <w:szCs w:val="20"/>
        </w:rPr>
        <w:t xml:space="preserve"> </w:t>
      </w:r>
      <w:proofErr w:type="spellStart"/>
      <w:r w:rsidR="0076080A">
        <w:rPr>
          <w:szCs w:val="20"/>
        </w:rPr>
        <w:t>Baumer</w:t>
      </w:r>
      <w:proofErr w:type="spellEnd"/>
      <w:r w:rsidR="0076080A">
        <w:rPr>
          <w:szCs w:val="20"/>
        </w:rPr>
        <w:t xml:space="preserve"> erweitert die </w:t>
      </w:r>
      <w:proofErr w:type="spellStart"/>
      <w:r w:rsidR="003178A0" w:rsidRPr="0076080A">
        <w:rPr>
          <w:i/>
          <w:szCs w:val="20"/>
        </w:rPr>
        <w:t>VeriSens</w:t>
      </w:r>
      <w:proofErr w:type="spellEnd"/>
      <w:r w:rsidR="003178A0">
        <w:rPr>
          <w:szCs w:val="20"/>
        </w:rPr>
        <w:t xml:space="preserve"> Vision Sens</w:t>
      </w:r>
      <w:r w:rsidR="0076080A">
        <w:rPr>
          <w:szCs w:val="20"/>
        </w:rPr>
        <w:t>o</w:t>
      </w:r>
      <w:r w:rsidR="002616C6">
        <w:rPr>
          <w:szCs w:val="20"/>
        </w:rPr>
        <w:t>ren der XF-Serie um</w:t>
      </w:r>
      <w:r w:rsidR="0076080A">
        <w:rPr>
          <w:szCs w:val="20"/>
        </w:rPr>
        <w:t xml:space="preserve"> </w:t>
      </w:r>
      <w:r w:rsidR="003178A0">
        <w:rPr>
          <w:szCs w:val="20"/>
        </w:rPr>
        <w:t xml:space="preserve">Modelle </w:t>
      </w:r>
      <w:r w:rsidR="007539E9">
        <w:rPr>
          <w:szCs w:val="20"/>
        </w:rPr>
        <w:t>mit der</w:t>
      </w:r>
      <w:r w:rsidR="007352AA">
        <w:rPr>
          <w:szCs w:val="20"/>
        </w:rPr>
        <w:t xml:space="preserve"> mehrfach ausgezeichnete</w:t>
      </w:r>
      <w:r w:rsidR="00BD751E">
        <w:rPr>
          <w:szCs w:val="20"/>
        </w:rPr>
        <w:t>n</w:t>
      </w:r>
      <w:r w:rsidR="007352AA">
        <w:rPr>
          <w:szCs w:val="20"/>
        </w:rPr>
        <w:t xml:space="preserve"> </w:t>
      </w:r>
      <w:proofErr w:type="spellStart"/>
      <w:r w:rsidR="007352AA" w:rsidRPr="00611CF2">
        <w:rPr>
          <w:i/>
          <w:szCs w:val="20"/>
        </w:rPr>
        <w:t>ColorFEX</w:t>
      </w:r>
      <w:proofErr w:type="spellEnd"/>
      <w:r w:rsidR="007352AA">
        <w:rPr>
          <w:szCs w:val="20"/>
        </w:rPr>
        <w:t xml:space="preserve"> Technologie</w:t>
      </w:r>
      <w:r w:rsidR="007539E9">
        <w:rPr>
          <w:szCs w:val="20"/>
        </w:rPr>
        <w:t xml:space="preserve">, die damit </w:t>
      </w:r>
      <w:r w:rsidR="007352AA">
        <w:rPr>
          <w:szCs w:val="20"/>
        </w:rPr>
        <w:t xml:space="preserve">erstmalig </w:t>
      </w:r>
      <w:r w:rsidR="007539E9">
        <w:rPr>
          <w:szCs w:val="20"/>
        </w:rPr>
        <w:t>i</w:t>
      </w:r>
      <w:r w:rsidR="00BD751E">
        <w:rPr>
          <w:szCs w:val="20"/>
        </w:rPr>
        <w:t>m</w:t>
      </w:r>
      <w:r w:rsidR="007352AA">
        <w:rPr>
          <w:szCs w:val="20"/>
        </w:rPr>
        <w:t xml:space="preserve"> kompakten </w:t>
      </w:r>
      <w:r w:rsidR="00BD751E">
        <w:rPr>
          <w:szCs w:val="20"/>
        </w:rPr>
        <w:t>Design</w:t>
      </w:r>
      <w:r w:rsidR="007352AA">
        <w:rPr>
          <w:szCs w:val="20"/>
        </w:rPr>
        <w:t xml:space="preserve"> mit </w:t>
      </w:r>
      <w:r w:rsidR="00BD751E">
        <w:rPr>
          <w:szCs w:val="20"/>
        </w:rPr>
        <w:t>integriertem</w:t>
      </w:r>
      <w:r w:rsidR="007352AA">
        <w:rPr>
          <w:szCs w:val="20"/>
        </w:rPr>
        <w:t xml:space="preserve"> Objektiv und Beleuchtung </w:t>
      </w:r>
      <w:r w:rsidR="00F21EF7">
        <w:rPr>
          <w:szCs w:val="20"/>
        </w:rPr>
        <w:t>Farbprüfungen vereinfacht</w:t>
      </w:r>
      <w:r w:rsidR="007352AA">
        <w:rPr>
          <w:szCs w:val="20"/>
        </w:rPr>
        <w:t xml:space="preserve">. </w:t>
      </w:r>
      <w:r w:rsidR="0076080A">
        <w:rPr>
          <w:szCs w:val="20"/>
        </w:rPr>
        <w:t xml:space="preserve">Zusätzlich steht mit dem Release 2.10 der </w:t>
      </w:r>
      <w:proofErr w:type="spellStart"/>
      <w:r w:rsidR="0076080A" w:rsidRPr="00D906E6">
        <w:rPr>
          <w:i/>
          <w:szCs w:val="20"/>
        </w:rPr>
        <w:t>Application</w:t>
      </w:r>
      <w:proofErr w:type="spellEnd"/>
      <w:r w:rsidR="0076080A" w:rsidRPr="00D906E6">
        <w:rPr>
          <w:i/>
          <w:szCs w:val="20"/>
        </w:rPr>
        <w:t xml:space="preserve"> Suite</w:t>
      </w:r>
      <w:r w:rsidR="0076080A">
        <w:rPr>
          <w:szCs w:val="20"/>
        </w:rPr>
        <w:t xml:space="preserve"> ein Software Update bereit, </w:t>
      </w:r>
      <w:proofErr w:type="gramStart"/>
      <w:r w:rsidR="0076080A">
        <w:rPr>
          <w:szCs w:val="20"/>
        </w:rPr>
        <w:t>dass</w:t>
      </w:r>
      <w:proofErr w:type="gramEnd"/>
      <w:r w:rsidR="0076080A">
        <w:rPr>
          <w:szCs w:val="20"/>
        </w:rPr>
        <w:t xml:space="preserve"> zahlreiche Kundenwünsch</w:t>
      </w:r>
      <w:r w:rsidR="009D745D">
        <w:rPr>
          <w:szCs w:val="20"/>
        </w:rPr>
        <w:t xml:space="preserve">e hinsichtlich </w:t>
      </w:r>
      <w:r w:rsidR="00F21EF7">
        <w:rPr>
          <w:szCs w:val="20"/>
        </w:rPr>
        <w:t>verschlüsselter Datenübertragung</w:t>
      </w:r>
      <w:r w:rsidR="007352AA">
        <w:rPr>
          <w:szCs w:val="20"/>
        </w:rPr>
        <w:t xml:space="preserve"> </w:t>
      </w:r>
      <w:r w:rsidR="009D745D">
        <w:rPr>
          <w:szCs w:val="20"/>
        </w:rPr>
        <w:t>und</w:t>
      </w:r>
      <w:r w:rsidR="0076080A">
        <w:rPr>
          <w:szCs w:val="20"/>
        </w:rPr>
        <w:t xml:space="preserve"> Funktionserweiterung </w:t>
      </w:r>
      <w:r w:rsidR="00EA0799">
        <w:rPr>
          <w:szCs w:val="20"/>
        </w:rPr>
        <w:t>erfüllt</w:t>
      </w:r>
      <w:r w:rsidR="0076080A">
        <w:rPr>
          <w:szCs w:val="20"/>
        </w:rPr>
        <w:t xml:space="preserve">. </w:t>
      </w:r>
      <w:r w:rsidR="00D906E6">
        <w:rPr>
          <w:szCs w:val="20"/>
        </w:rPr>
        <w:t>Die</w:t>
      </w:r>
      <w:r w:rsidR="009D745D">
        <w:rPr>
          <w:szCs w:val="20"/>
        </w:rPr>
        <w:t xml:space="preserve"> neuen Modelle </w:t>
      </w:r>
      <w:r w:rsidR="00D906E6">
        <w:rPr>
          <w:szCs w:val="20"/>
        </w:rPr>
        <w:t xml:space="preserve">und </w:t>
      </w:r>
      <w:r w:rsidR="009D745D">
        <w:rPr>
          <w:szCs w:val="20"/>
        </w:rPr>
        <w:t xml:space="preserve">das </w:t>
      </w:r>
      <w:r w:rsidR="00D906E6">
        <w:rPr>
          <w:szCs w:val="20"/>
        </w:rPr>
        <w:t xml:space="preserve">Software </w:t>
      </w:r>
      <w:r w:rsidR="009D745D">
        <w:rPr>
          <w:szCs w:val="20"/>
        </w:rPr>
        <w:t xml:space="preserve">Paket </w:t>
      </w:r>
      <w:r w:rsidR="00D906E6">
        <w:rPr>
          <w:szCs w:val="20"/>
        </w:rPr>
        <w:t xml:space="preserve">werden </w:t>
      </w:r>
      <w:r w:rsidR="00EA399D">
        <w:rPr>
          <w:szCs w:val="20"/>
        </w:rPr>
        <w:t xml:space="preserve">ab </w:t>
      </w:r>
      <w:r w:rsidR="00A1231F">
        <w:rPr>
          <w:szCs w:val="20"/>
        </w:rPr>
        <w:t xml:space="preserve">Ende 2018 </w:t>
      </w:r>
      <w:r w:rsidR="009D745D">
        <w:rPr>
          <w:szCs w:val="20"/>
        </w:rPr>
        <w:t>zur Verfügung stehen.</w:t>
      </w:r>
    </w:p>
    <w:p w14:paraId="18881277" w14:textId="1203606D" w:rsidR="009D745D" w:rsidRDefault="009D745D" w:rsidP="009D745D">
      <w:pPr>
        <w:pStyle w:val="BaumerFliesstext"/>
        <w:spacing w:before="240" w:line="360" w:lineRule="auto"/>
        <w:rPr>
          <w:szCs w:val="20"/>
        </w:rPr>
      </w:pPr>
      <w:r>
        <w:rPr>
          <w:szCs w:val="20"/>
        </w:rPr>
        <w:t>Die</w:t>
      </w:r>
      <w:r w:rsidR="002616C6">
        <w:rPr>
          <w:szCs w:val="20"/>
        </w:rPr>
        <w:t xml:space="preserve"> </w:t>
      </w:r>
      <w:r>
        <w:rPr>
          <w:szCs w:val="20"/>
        </w:rPr>
        <w:t xml:space="preserve">700/800er Farbmodelle der XF-Serie </w:t>
      </w:r>
      <w:r w:rsidR="00875509">
        <w:rPr>
          <w:szCs w:val="20"/>
        </w:rPr>
        <w:t>ermöglichen</w:t>
      </w:r>
      <w:r w:rsidR="00AD17CC">
        <w:rPr>
          <w:szCs w:val="20"/>
        </w:rPr>
        <w:t xml:space="preserve"> die </w:t>
      </w:r>
      <w:r>
        <w:rPr>
          <w:szCs w:val="20"/>
        </w:rPr>
        <w:t>wirtschaftliche Kombination aus Farbprüfung, Codelesen (1D-, 2D-Codes) und dem Lesen und Bewerten von Klartext (OCR/OCV)</w:t>
      </w:r>
      <w:r w:rsidR="00875509">
        <w:rPr>
          <w:szCs w:val="20"/>
        </w:rPr>
        <w:t xml:space="preserve"> in einem kompakten Gerät</w:t>
      </w:r>
      <w:r>
        <w:rPr>
          <w:szCs w:val="20"/>
        </w:rPr>
        <w:t xml:space="preserve">. </w:t>
      </w:r>
      <w:r w:rsidR="00875509">
        <w:rPr>
          <w:szCs w:val="20"/>
        </w:rPr>
        <w:t xml:space="preserve">Mit dem intelligenten </w:t>
      </w:r>
      <w:proofErr w:type="spellStart"/>
      <w:r w:rsidR="00875509" w:rsidRPr="009D745D">
        <w:rPr>
          <w:i/>
          <w:szCs w:val="20"/>
        </w:rPr>
        <w:t>ColorFEX</w:t>
      </w:r>
      <w:proofErr w:type="spellEnd"/>
      <w:r w:rsidR="00875509">
        <w:rPr>
          <w:szCs w:val="20"/>
        </w:rPr>
        <w:t xml:space="preserve"> 3D-Farbassistenten werden Objektfarben und deren Nuancen automatisch bestimmt und räumlich visualisiert. </w:t>
      </w:r>
      <w:r w:rsidR="002616C6">
        <w:rPr>
          <w:szCs w:val="20"/>
        </w:rPr>
        <w:t xml:space="preserve">So </w:t>
      </w:r>
      <w:r w:rsidR="00875509">
        <w:rPr>
          <w:szCs w:val="20"/>
        </w:rPr>
        <w:t xml:space="preserve">reduzieren die Vision Sensoren die Komplexität zuverlässiger Farbunterscheidungsanwendungen </w:t>
      </w:r>
      <w:r w:rsidR="002616C6">
        <w:rPr>
          <w:szCs w:val="20"/>
        </w:rPr>
        <w:t>auf einen</w:t>
      </w:r>
      <w:r w:rsidR="00875509">
        <w:rPr>
          <w:szCs w:val="20"/>
        </w:rPr>
        <w:t xml:space="preserve"> einfachen, interaktiven Einstellvorgang für Jedermann, z.B. zur Überprüfung der korrekten </w:t>
      </w:r>
      <w:r w:rsidR="009A0137">
        <w:rPr>
          <w:szCs w:val="20"/>
        </w:rPr>
        <w:t>Platzierung von</w:t>
      </w:r>
      <w:r w:rsidR="00875509">
        <w:rPr>
          <w:szCs w:val="20"/>
        </w:rPr>
        <w:t xml:space="preserve"> LEDs in der Elektroni</w:t>
      </w:r>
      <w:r w:rsidR="00AD17CC">
        <w:rPr>
          <w:szCs w:val="20"/>
        </w:rPr>
        <w:t>kfertigung oder</w:t>
      </w:r>
      <w:r w:rsidR="00875509">
        <w:rPr>
          <w:szCs w:val="20"/>
        </w:rPr>
        <w:t xml:space="preserve"> zur Erkennung von Farbkodierungen im Automoti</w:t>
      </w:r>
      <w:r w:rsidR="00AD17CC">
        <w:rPr>
          <w:szCs w:val="20"/>
        </w:rPr>
        <w:t>ve-Bereich.</w:t>
      </w:r>
    </w:p>
    <w:p w14:paraId="1CE10024" w14:textId="21B9DA7A" w:rsidR="0076080A" w:rsidRDefault="00F93FB5" w:rsidP="0076080A">
      <w:pPr>
        <w:pStyle w:val="BaumerFliesstext"/>
        <w:spacing w:before="240" w:line="360" w:lineRule="auto"/>
        <w:jc w:val="both"/>
        <w:rPr>
          <w:szCs w:val="20"/>
        </w:rPr>
      </w:pPr>
      <w:r>
        <w:rPr>
          <w:szCs w:val="20"/>
        </w:rPr>
        <w:t>Mit</w:t>
      </w:r>
      <w:r w:rsidR="00590E44">
        <w:rPr>
          <w:szCs w:val="20"/>
        </w:rPr>
        <w:t xml:space="preserve"> Version </w:t>
      </w:r>
      <w:r w:rsidR="0076080A">
        <w:rPr>
          <w:szCs w:val="20"/>
        </w:rPr>
        <w:t xml:space="preserve">2.10 </w:t>
      </w:r>
      <w:r w:rsidR="00590E44">
        <w:rPr>
          <w:szCs w:val="20"/>
        </w:rPr>
        <w:t xml:space="preserve">der </w:t>
      </w:r>
      <w:proofErr w:type="spellStart"/>
      <w:r w:rsidR="00590E44" w:rsidRPr="00590E44">
        <w:rPr>
          <w:i/>
          <w:szCs w:val="20"/>
        </w:rPr>
        <w:t>VeriSens</w:t>
      </w:r>
      <w:proofErr w:type="spellEnd"/>
      <w:r w:rsidR="00590E44" w:rsidRPr="00590E44">
        <w:rPr>
          <w:i/>
          <w:szCs w:val="20"/>
        </w:rPr>
        <w:t xml:space="preserve"> </w:t>
      </w:r>
      <w:proofErr w:type="spellStart"/>
      <w:r w:rsidR="00590E44" w:rsidRPr="00875509">
        <w:rPr>
          <w:i/>
          <w:szCs w:val="20"/>
        </w:rPr>
        <w:t>Application</w:t>
      </w:r>
      <w:proofErr w:type="spellEnd"/>
      <w:r w:rsidR="00590E44" w:rsidRPr="00875509">
        <w:rPr>
          <w:i/>
          <w:szCs w:val="20"/>
        </w:rPr>
        <w:t xml:space="preserve"> Suite</w:t>
      </w:r>
      <w:r w:rsidR="00590E44">
        <w:rPr>
          <w:szCs w:val="20"/>
        </w:rPr>
        <w:t xml:space="preserve"> </w:t>
      </w:r>
      <w:r>
        <w:rPr>
          <w:szCs w:val="20"/>
        </w:rPr>
        <w:t>erhalten die ID510, XF</w:t>
      </w:r>
      <w:r w:rsidR="00EA399D">
        <w:rPr>
          <w:szCs w:val="20"/>
        </w:rPr>
        <w:t>700/800 und XC</w:t>
      </w:r>
      <w:r>
        <w:rPr>
          <w:szCs w:val="20"/>
        </w:rPr>
        <w:t>700/800 Vision Sensoren</w:t>
      </w:r>
      <w:r w:rsidR="00590E44">
        <w:rPr>
          <w:szCs w:val="20"/>
        </w:rPr>
        <w:t xml:space="preserve"> zahlreiche Erweiterungen. </w:t>
      </w:r>
      <w:r w:rsidR="006D3E28">
        <w:rPr>
          <w:szCs w:val="20"/>
        </w:rPr>
        <w:t xml:space="preserve">SFTP stellt eine sichere Kommunikation von der Bildverarbeitung bis zur -speicherung sicher. Mit HTTPS </w:t>
      </w:r>
      <w:r w:rsidR="007219C2">
        <w:rPr>
          <w:szCs w:val="20"/>
        </w:rPr>
        <w:t>wird</w:t>
      </w:r>
      <w:r w:rsidR="006D3E28">
        <w:rPr>
          <w:szCs w:val="20"/>
        </w:rPr>
        <w:t xml:space="preserve"> die verschlüsselte Verbindung via Web-</w:t>
      </w:r>
      <w:r w:rsidR="00A1231F">
        <w:rPr>
          <w:szCs w:val="20"/>
        </w:rPr>
        <w:t>Interface</w:t>
      </w:r>
      <w:r w:rsidR="007219C2">
        <w:rPr>
          <w:szCs w:val="20"/>
        </w:rPr>
        <w:t xml:space="preserve"> unterstützt</w:t>
      </w:r>
      <w:r w:rsidR="006D3E28">
        <w:rPr>
          <w:szCs w:val="20"/>
        </w:rPr>
        <w:t xml:space="preserve">. </w:t>
      </w:r>
      <w:r w:rsidR="00C97529">
        <w:rPr>
          <w:szCs w:val="20"/>
        </w:rPr>
        <w:t>Für die XF700/800 und XC700/800 Monochrom-Modelle steht zusätzlich eine Echtzeitkorrektur für Verzeichnung,</w:t>
      </w:r>
      <w:r w:rsidR="004E0BBA">
        <w:rPr>
          <w:szCs w:val="20"/>
        </w:rPr>
        <w:t xml:space="preserve"> </w:t>
      </w:r>
      <w:proofErr w:type="spellStart"/>
      <w:r w:rsidR="00C97529">
        <w:rPr>
          <w:szCs w:val="20"/>
        </w:rPr>
        <w:t>Shading</w:t>
      </w:r>
      <w:proofErr w:type="spellEnd"/>
      <w:r w:rsidR="00C97529">
        <w:rPr>
          <w:szCs w:val="20"/>
        </w:rPr>
        <w:t xml:space="preserve"> und perspektivische Verzerrung zur Verfügung, die selbst bei schräger Montage des </w:t>
      </w:r>
      <w:proofErr w:type="spellStart"/>
      <w:r w:rsidR="00C97529" w:rsidRPr="00885856">
        <w:rPr>
          <w:i/>
          <w:szCs w:val="20"/>
        </w:rPr>
        <w:t>VeriSens</w:t>
      </w:r>
      <w:proofErr w:type="spellEnd"/>
      <w:r w:rsidR="00C97529">
        <w:rPr>
          <w:i/>
          <w:szCs w:val="20"/>
        </w:rPr>
        <w:t xml:space="preserve"> </w:t>
      </w:r>
      <w:r w:rsidR="00C97529">
        <w:rPr>
          <w:szCs w:val="20"/>
        </w:rPr>
        <w:t>eine exakte Bildauswertung ermöglicht.</w:t>
      </w:r>
      <w:r w:rsidR="00627C43">
        <w:rPr>
          <w:szCs w:val="20"/>
        </w:rPr>
        <w:t xml:space="preserve"> </w:t>
      </w:r>
      <w:r w:rsidR="00762C3C" w:rsidRPr="00102D78">
        <w:rPr>
          <w:szCs w:val="20"/>
        </w:rPr>
        <w:t xml:space="preserve">Das </w:t>
      </w:r>
      <w:r w:rsidR="00611CF2" w:rsidRPr="00102D78">
        <w:rPr>
          <w:szCs w:val="20"/>
        </w:rPr>
        <w:t>eröffnet</w:t>
      </w:r>
      <w:r w:rsidR="00762C3C" w:rsidRPr="00102D78">
        <w:rPr>
          <w:szCs w:val="20"/>
        </w:rPr>
        <w:t xml:space="preserve"> zudem</w:t>
      </w:r>
      <w:r w:rsidR="00500999" w:rsidRPr="00102D78">
        <w:rPr>
          <w:szCs w:val="20"/>
        </w:rPr>
        <w:t xml:space="preserve"> </w:t>
      </w:r>
      <w:r w:rsidR="007219C2" w:rsidRPr="00102D78">
        <w:rPr>
          <w:szCs w:val="20"/>
        </w:rPr>
        <w:t xml:space="preserve">z.B. </w:t>
      </w:r>
      <w:r w:rsidR="00500999" w:rsidRPr="00102D78">
        <w:rPr>
          <w:szCs w:val="20"/>
        </w:rPr>
        <w:t>de</w:t>
      </w:r>
      <w:r w:rsidR="00762C3C" w:rsidRPr="00102D78">
        <w:rPr>
          <w:szCs w:val="20"/>
        </w:rPr>
        <w:t>n notwendigen</w:t>
      </w:r>
      <w:r w:rsidR="00500999" w:rsidRPr="00102D78">
        <w:rPr>
          <w:szCs w:val="20"/>
        </w:rPr>
        <w:t xml:space="preserve"> Freiraum für den Roboterzugriff zu Objekten</w:t>
      </w:r>
      <w:r w:rsidR="003639F7">
        <w:rPr>
          <w:szCs w:val="20"/>
        </w:rPr>
        <w:t>,</w:t>
      </w:r>
      <w:r w:rsidR="00500999" w:rsidRPr="00102D78">
        <w:rPr>
          <w:szCs w:val="20"/>
        </w:rPr>
        <w:t xml:space="preserve"> </w:t>
      </w:r>
      <w:r w:rsidR="00C97529" w:rsidRPr="00102D78">
        <w:rPr>
          <w:szCs w:val="20"/>
        </w:rPr>
        <w:t xml:space="preserve">ohne </w:t>
      </w:r>
      <w:r w:rsidR="00C97529">
        <w:rPr>
          <w:szCs w:val="20"/>
        </w:rPr>
        <w:t xml:space="preserve">mit dem </w:t>
      </w:r>
      <w:r w:rsidR="00C97529" w:rsidRPr="00102D78">
        <w:rPr>
          <w:szCs w:val="20"/>
        </w:rPr>
        <w:t>Vision Sensor</w:t>
      </w:r>
      <w:r w:rsidR="00C97529">
        <w:rPr>
          <w:szCs w:val="20"/>
        </w:rPr>
        <w:t xml:space="preserve"> zu kollidieren</w:t>
      </w:r>
      <w:r w:rsidR="00F21EF7" w:rsidRPr="00102D78">
        <w:rPr>
          <w:szCs w:val="20"/>
        </w:rPr>
        <w:t>.</w:t>
      </w:r>
      <w:r w:rsidR="00500999" w:rsidRPr="00102D78">
        <w:rPr>
          <w:szCs w:val="20"/>
        </w:rPr>
        <w:t xml:space="preserve"> </w:t>
      </w:r>
      <w:r w:rsidR="00102D78">
        <w:rPr>
          <w:szCs w:val="20"/>
        </w:rPr>
        <w:t>Das korrigierte Bild ähnelt einer Vogelperspektive und er</w:t>
      </w:r>
      <w:r w:rsidR="00102D78" w:rsidRPr="00102D78">
        <w:rPr>
          <w:szCs w:val="20"/>
        </w:rPr>
        <w:t xml:space="preserve">möglicht so die exakte Positionierung eines Robotergreifers oder </w:t>
      </w:r>
      <w:r w:rsidR="00102D78">
        <w:rPr>
          <w:szCs w:val="20"/>
        </w:rPr>
        <w:t>präzise</w:t>
      </w:r>
      <w:r w:rsidR="00102D78" w:rsidRPr="00102D78">
        <w:rPr>
          <w:szCs w:val="20"/>
        </w:rPr>
        <w:t xml:space="preserve"> </w:t>
      </w:r>
      <w:r w:rsidR="00102D78">
        <w:rPr>
          <w:szCs w:val="20"/>
        </w:rPr>
        <w:t xml:space="preserve">Massprüfungen. </w:t>
      </w:r>
      <w:r w:rsidR="00C16FF6">
        <w:rPr>
          <w:szCs w:val="20"/>
        </w:rPr>
        <w:t>Speziell für Pick-</w:t>
      </w:r>
      <w:proofErr w:type="spellStart"/>
      <w:r w:rsidR="00C16FF6">
        <w:rPr>
          <w:szCs w:val="20"/>
        </w:rPr>
        <w:t>and</w:t>
      </w:r>
      <w:proofErr w:type="spellEnd"/>
      <w:r w:rsidR="00C16FF6">
        <w:rPr>
          <w:szCs w:val="20"/>
        </w:rPr>
        <w:t xml:space="preserve">-Place-Anwendungen ausgelegt ist </w:t>
      </w:r>
      <w:r w:rsidR="00500999">
        <w:rPr>
          <w:szCs w:val="20"/>
        </w:rPr>
        <w:t xml:space="preserve">dazu </w:t>
      </w:r>
      <w:r w:rsidR="00C16FF6">
        <w:rPr>
          <w:szCs w:val="20"/>
        </w:rPr>
        <w:t xml:space="preserve">das </w:t>
      </w:r>
      <w:r>
        <w:rPr>
          <w:szCs w:val="20"/>
        </w:rPr>
        <w:t>neue Bildwerkzeug «Objektpositionen finden»</w:t>
      </w:r>
      <w:r w:rsidR="006F6B50">
        <w:rPr>
          <w:szCs w:val="20"/>
        </w:rPr>
        <w:t>.</w:t>
      </w:r>
      <w:r w:rsidR="00C16FF6">
        <w:rPr>
          <w:szCs w:val="20"/>
        </w:rPr>
        <w:t xml:space="preserve"> Die Vision Sensoren erkennen damit </w:t>
      </w:r>
      <w:r w:rsidR="00B53033">
        <w:rPr>
          <w:szCs w:val="20"/>
        </w:rPr>
        <w:t>gleichzeitig</w:t>
      </w:r>
      <w:r w:rsidR="00C16FF6">
        <w:rPr>
          <w:szCs w:val="20"/>
        </w:rPr>
        <w:t xml:space="preserve"> mehrere Objekte </w:t>
      </w:r>
      <w:r w:rsidR="00D8368B">
        <w:rPr>
          <w:szCs w:val="20"/>
        </w:rPr>
        <w:t>einschliess</w:t>
      </w:r>
      <w:r w:rsidR="006F6B50">
        <w:rPr>
          <w:szCs w:val="20"/>
        </w:rPr>
        <w:t xml:space="preserve">lich </w:t>
      </w:r>
      <w:r w:rsidR="006F6B50" w:rsidRPr="006F6B50">
        <w:rPr>
          <w:szCs w:val="20"/>
        </w:rPr>
        <w:t>optionaler Prüfung auf Überdeckung</w:t>
      </w:r>
      <w:r w:rsidR="00762C3C">
        <w:rPr>
          <w:szCs w:val="20"/>
        </w:rPr>
        <w:t xml:space="preserve"> sowie</w:t>
      </w:r>
      <w:r w:rsidR="006F6B50" w:rsidRPr="006F6B50">
        <w:rPr>
          <w:szCs w:val="20"/>
        </w:rPr>
        <w:t xml:space="preserve"> Greifer</w:t>
      </w:r>
      <w:r w:rsidR="00762C3C">
        <w:rPr>
          <w:szCs w:val="20"/>
        </w:rPr>
        <w:t>-F</w:t>
      </w:r>
      <w:r w:rsidR="006F6B50" w:rsidRPr="006F6B50">
        <w:rPr>
          <w:szCs w:val="20"/>
        </w:rPr>
        <w:t xml:space="preserve">reiraum </w:t>
      </w:r>
      <w:r w:rsidR="00C16FF6">
        <w:rPr>
          <w:szCs w:val="20"/>
        </w:rPr>
        <w:t xml:space="preserve">und geben die Positionen für </w:t>
      </w:r>
      <w:r w:rsidR="00A353D8">
        <w:rPr>
          <w:szCs w:val="20"/>
        </w:rPr>
        <w:t>Roboterzugriff</w:t>
      </w:r>
      <w:r w:rsidR="00762C3C">
        <w:rPr>
          <w:szCs w:val="20"/>
        </w:rPr>
        <w:t>e</w:t>
      </w:r>
      <w:r w:rsidR="00A353D8">
        <w:rPr>
          <w:szCs w:val="20"/>
        </w:rPr>
        <w:t xml:space="preserve"> </w:t>
      </w:r>
      <w:r w:rsidR="007219C2">
        <w:rPr>
          <w:szCs w:val="20"/>
        </w:rPr>
        <w:t>aus</w:t>
      </w:r>
      <w:r w:rsidR="00C16FF6">
        <w:rPr>
          <w:szCs w:val="20"/>
        </w:rPr>
        <w:t xml:space="preserve">. </w:t>
      </w:r>
      <w:r w:rsidR="00C16FF6">
        <w:rPr>
          <w:szCs w:val="20"/>
          <w:lang w:val="de-DE"/>
        </w:rPr>
        <w:t>Alle neuen</w:t>
      </w:r>
      <w:r w:rsidR="0076080A" w:rsidRPr="0076080A">
        <w:rPr>
          <w:szCs w:val="20"/>
          <w:lang w:val="de-DE"/>
        </w:rPr>
        <w:t xml:space="preserve"> Funktionen </w:t>
      </w:r>
      <w:r w:rsidR="0076080A">
        <w:rPr>
          <w:szCs w:val="20"/>
          <w:lang w:val="de-DE"/>
        </w:rPr>
        <w:t>lassen sich</w:t>
      </w:r>
      <w:r w:rsidR="0076080A" w:rsidRPr="0076080A">
        <w:rPr>
          <w:szCs w:val="20"/>
          <w:lang w:val="de-DE"/>
        </w:rPr>
        <w:t xml:space="preserve"> über</w:t>
      </w:r>
      <w:r w:rsidR="0076080A">
        <w:rPr>
          <w:szCs w:val="20"/>
          <w:lang w:val="de-DE"/>
        </w:rPr>
        <w:t xml:space="preserve"> die</w:t>
      </w:r>
      <w:r w:rsidR="0076080A" w:rsidRPr="0076080A">
        <w:rPr>
          <w:szCs w:val="20"/>
          <w:lang w:val="de-DE"/>
        </w:rPr>
        <w:t xml:space="preserve"> einheitliche Bedienoberfläche </w:t>
      </w:r>
      <w:proofErr w:type="spellStart"/>
      <w:r w:rsidR="00C16FF6" w:rsidRPr="00C16FF6">
        <w:rPr>
          <w:i/>
          <w:szCs w:val="20"/>
          <w:lang w:val="de-DE"/>
        </w:rPr>
        <w:t>Application</w:t>
      </w:r>
      <w:proofErr w:type="spellEnd"/>
      <w:r w:rsidR="00C16FF6" w:rsidRPr="00C16FF6">
        <w:rPr>
          <w:i/>
          <w:szCs w:val="20"/>
          <w:lang w:val="de-DE"/>
        </w:rPr>
        <w:t xml:space="preserve"> Suite</w:t>
      </w:r>
      <w:r w:rsidR="0076080A" w:rsidRPr="0076080A">
        <w:rPr>
          <w:szCs w:val="20"/>
          <w:lang w:val="de-DE"/>
        </w:rPr>
        <w:t xml:space="preserve"> </w:t>
      </w:r>
      <w:r w:rsidR="0076080A">
        <w:rPr>
          <w:szCs w:val="20"/>
          <w:lang w:val="de-DE"/>
        </w:rPr>
        <w:t xml:space="preserve">passend zur </w:t>
      </w:r>
      <w:proofErr w:type="gramStart"/>
      <w:r w:rsidR="0076080A">
        <w:rPr>
          <w:szCs w:val="20"/>
          <w:lang w:val="de-DE"/>
        </w:rPr>
        <w:lastRenderedPageBreak/>
        <w:t>individuellen Anwendung</w:t>
      </w:r>
      <w:proofErr w:type="gramEnd"/>
      <w:r w:rsidR="0076080A">
        <w:rPr>
          <w:szCs w:val="20"/>
          <w:lang w:val="de-DE"/>
        </w:rPr>
        <w:t xml:space="preserve"> </w:t>
      </w:r>
      <w:r w:rsidR="00AE2871">
        <w:rPr>
          <w:szCs w:val="20"/>
          <w:lang w:val="de-DE"/>
        </w:rPr>
        <w:t xml:space="preserve">einfach </w:t>
      </w:r>
      <w:r w:rsidR="00C16FF6">
        <w:rPr>
          <w:szCs w:val="20"/>
          <w:lang w:val="de-DE"/>
        </w:rPr>
        <w:t>einrichten</w:t>
      </w:r>
      <w:r w:rsidR="0076080A">
        <w:rPr>
          <w:szCs w:val="20"/>
          <w:lang w:val="de-DE"/>
        </w:rPr>
        <w:t>.</w:t>
      </w:r>
      <w:r w:rsidR="00500999">
        <w:rPr>
          <w:szCs w:val="20"/>
          <w:lang w:val="de-DE"/>
        </w:rPr>
        <w:t xml:space="preserve"> </w:t>
      </w:r>
      <w:r w:rsidR="0076080A">
        <w:rPr>
          <w:szCs w:val="20"/>
        </w:rPr>
        <w:t xml:space="preserve">Ein Software Update genügt, um auch die </w:t>
      </w:r>
      <w:r w:rsidR="0076080A" w:rsidRPr="00B0720A">
        <w:rPr>
          <w:szCs w:val="20"/>
          <w:lang w:val="de-DE"/>
        </w:rPr>
        <w:t xml:space="preserve">schon im Einsatz befindlichen </w:t>
      </w:r>
      <w:r w:rsidR="0076080A">
        <w:rPr>
          <w:szCs w:val="20"/>
          <w:lang w:val="de-DE"/>
        </w:rPr>
        <w:t>Vision Sensoren mit</w:t>
      </w:r>
      <w:r w:rsidR="00C16FF6">
        <w:rPr>
          <w:szCs w:val="20"/>
          <w:lang w:val="de-DE"/>
        </w:rPr>
        <w:t xml:space="preserve"> den</w:t>
      </w:r>
      <w:r w:rsidR="0076080A">
        <w:rPr>
          <w:szCs w:val="20"/>
          <w:lang w:val="de-DE"/>
        </w:rPr>
        <w:t xml:space="preserve"> neuen Funktionen zu erweitern.</w:t>
      </w:r>
    </w:p>
    <w:p w14:paraId="11B883C1" w14:textId="2FA8BB32" w:rsidR="00DE2BB7" w:rsidRPr="00DE2BB7" w:rsidRDefault="00DE2BB7" w:rsidP="008B07A9">
      <w:pPr>
        <w:pStyle w:val="BaumerFliesstext"/>
        <w:spacing w:before="240" w:line="360" w:lineRule="auto"/>
        <w:jc w:val="both"/>
        <w:rPr>
          <w:szCs w:val="20"/>
          <w:lang w:val="de-DE"/>
        </w:rPr>
      </w:pPr>
      <w:r w:rsidRPr="00DE2BB7">
        <w:rPr>
          <w:szCs w:val="20"/>
          <w:lang w:val="de-DE"/>
        </w:rPr>
        <w:t>Weiter</w:t>
      </w:r>
      <w:r w:rsidR="00FA76FC">
        <w:rPr>
          <w:szCs w:val="20"/>
          <w:lang w:val="de-DE"/>
        </w:rPr>
        <w:t>e Informationen: www.baumer.com</w:t>
      </w:r>
      <w:r w:rsidR="00385C40">
        <w:rPr>
          <w:szCs w:val="20"/>
          <w:lang w:val="de-DE"/>
        </w:rPr>
        <w:t>/</w:t>
      </w:r>
      <w:r w:rsidR="00FA76FC">
        <w:rPr>
          <w:szCs w:val="20"/>
          <w:lang w:val="de-DE"/>
        </w:rPr>
        <w:t>verisens</w:t>
      </w:r>
    </w:p>
    <w:p w14:paraId="0A014789" w14:textId="77777777" w:rsidR="009371DC" w:rsidRPr="00CC2617" w:rsidRDefault="009371DC" w:rsidP="00874ECF">
      <w:pPr>
        <w:pBdr>
          <w:bottom w:val="single" w:sz="4" w:space="1" w:color="auto"/>
        </w:pBdr>
        <w:rPr>
          <w:szCs w:val="20"/>
          <w:lang w:val="de-DE"/>
        </w:rPr>
      </w:pPr>
    </w:p>
    <w:p w14:paraId="6E2203D8" w14:textId="103B2277" w:rsidR="00CA1312" w:rsidRPr="00CE751B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de-DE"/>
        </w:rPr>
      </w:pPr>
      <w:r w:rsidRPr="00CE751B">
        <w:rPr>
          <w:noProof/>
          <w:szCs w:val="20"/>
          <w:lang w:val="de-DE"/>
        </w:rPr>
        <w:t>Bild</w:t>
      </w:r>
      <w:r w:rsidR="006B09F4">
        <w:rPr>
          <w:noProof/>
          <w:szCs w:val="20"/>
          <w:lang w:val="de-DE"/>
        </w:rPr>
        <w:t xml:space="preserve"> 3483-0-DCH</w:t>
      </w:r>
      <w:r w:rsidRPr="00FF097F">
        <w:rPr>
          <w:noProof/>
          <w:szCs w:val="20"/>
          <w:lang w:val="de-DE"/>
        </w:rPr>
        <w:t>:</w:t>
      </w:r>
      <w:r w:rsidR="00D73B0B" w:rsidRPr="00FF097F">
        <w:rPr>
          <w:iCs/>
          <w:szCs w:val="20"/>
          <w:lang w:val="de-DE"/>
        </w:rPr>
        <w:t xml:space="preserve"> </w:t>
      </w:r>
      <w:r w:rsidR="00FF097F">
        <w:rPr>
          <w:iCs/>
          <w:szCs w:val="20"/>
          <w:lang w:val="de-DE"/>
        </w:rPr>
        <w:t xml:space="preserve">Die neuen XF-Modelle zur Farberkennung bieten die </w:t>
      </w:r>
      <w:r w:rsidR="00D212BA">
        <w:rPr>
          <w:iCs/>
          <w:szCs w:val="20"/>
          <w:lang w:val="de-DE"/>
        </w:rPr>
        <w:t xml:space="preserve">mehrfach </w:t>
      </w:r>
      <w:r w:rsidR="00FF097F">
        <w:rPr>
          <w:iCs/>
          <w:szCs w:val="20"/>
          <w:lang w:val="de-DE"/>
        </w:rPr>
        <w:t xml:space="preserve">ausgezeichnete </w:t>
      </w:r>
      <w:proofErr w:type="spellStart"/>
      <w:r w:rsidR="00FF097F" w:rsidRPr="00FF097F">
        <w:rPr>
          <w:i/>
          <w:iCs/>
          <w:szCs w:val="20"/>
          <w:lang w:val="de-DE"/>
        </w:rPr>
        <w:t>ColorFEX</w:t>
      </w:r>
      <w:proofErr w:type="spellEnd"/>
      <w:r w:rsidR="00FF097F" w:rsidRPr="00FF097F">
        <w:rPr>
          <w:i/>
          <w:iCs/>
          <w:szCs w:val="20"/>
          <w:lang w:val="de-DE"/>
        </w:rPr>
        <w:t xml:space="preserve"> </w:t>
      </w:r>
      <w:r w:rsidR="00FF097F">
        <w:rPr>
          <w:iCs/>
          <w:szCs w:val="20"/>
          <w:lang w:val="de-DE"/>
        </w:rPr>
        <w:t>Technologie jetzt auch im Kompaktformat.</w:t>
      </w:r>
    </w:p>
    <w:p w14:paraId="29FA74B3" w14:textId="77777777" w:rsidR="00454D57" w:rsidRPr="00CE751B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de-DE"/>
        </w:rPr>
      </w:pPr>
    </w:p>
    <w:p w14:paraId="085BBAFE" w14:textId="265E5ECE" w:rsidR="00D73B0B" w:rsidRDefault="00D73B0B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FF3BB6">
        <w:rPr>
          <w:sz w:val="16"/>
          <w:szCs w:val="16"/>
        </w:rPr>
        <w:t>Anzahl Zeichen (mit Leer</w:t>
      </w:r>
      <w:r w:rsidR="00874ECF">
        <w:rPr>
          <w:sz w:val="16"/>
          <w:szCs w:val="16"/>
        </w:rPr>
        <w:t>zeichen</w:t>
      </w:r>
      <w:r w:rsidRPr="00FF3BB6">
        <w:rPr>
          <w:sz w:val="16"/>
          <w:szCs w:val="16"/>
        </w:rPr>
        <w:t xml:space="preserve">): </w:t>
      </w:r>
      <w:r w:rsidRPr="00817F98">
        <w:rPr>
          <w:sz w:val="16"/>
          <w:szCs w:val="16"/>
        </w:rPr>
        <w:t>ca.</w:t>
      </w:r>
      <w:r w:rsidR="000C2765" w:rsidRPr="00817F98">
        <w:rPr>
          <w:sz w:val="16"/>
          <w:szCs w:val="16"/>
        </w:rPr>
        <w:t xml:space="preserve"> </w:t>
      </w:r>
      <w:r w:rsidR="002052EA">
        <w:rPr>
          <w:sz w:val="16"/>
          <w:szCs w:val="16"/>
        </w:rPr>
        <w:t>26</w:t>
      </w:r>
      <w:r w:rsidR="004E0BBA">
        <w:rPr>
          <w:sz w:val="16"/>
          <w:szCs w:val="16"/>
        </w:rPr>
        <w:t>80</w:t>
      </w:r>
    </w:p>
    <w:p w14:paraId="27CFC5AE" w14:textId="45227C8A" w:rsidR="000B2498" w:rsidRPr="000B2498" w:rsidRDefault="000B2498" w:rsidP="00D73B0B">
      <w:pPr>
        <w:pStyle w:val="BaumerFliesstext"/>
        <w:tabs>
          <w:tab w:val="left" w:pos="3408"/>
        </w:tabs>
        <w:spacing w:line="360" w:lineRule="auto"/>
        <w:rPr>
          <w:b/>
          <w:color w:val="003399"/>
          <w:sz w:val="16"/>
          <w:szCs w:val="16"/>
          <w:u w:val="single"/>
        </w:rPr>
      </w:pPr>
      <w:r w:rsidRPr="00832110">
        <w:rPr>
          <w:sz w:val="16"/>
          <w:szCs w:val="16"/>
        </w:rPr>
        <w:t xml:space="preserve">Text und Bild Download unter: </w:t>
      </w:r>
      <w:hyperlink r:id="rId13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14:paraId="42214C15" w14:textId="43944092" w:rsidR="00817F98" w:rsidRDefault="00817F98" w:rsidP="00D73B0B">
      <w:pPr>
        <w:spacing w:line="360" w:lineRule="auto"/>
        <w:ind w:right="-2378"/>
        <w:rPr>
          <w:szCs w:val="20"/>
        </w:rPr>
      </w:pPr>
    </w:p>
    <w:p w14:paraId="297DE91F" w14:textId="77777777" w:rsidR="005B463B" w:rsidRPr="00A02DA0" w:rsidRDefault="005B463B" w:rsidP="00D73B0B">
      <w:pPr>
        <w:spacing w:line="360" w:lineRule="auto"/>
        <w:ind w:right="-2378"/>
        <w:rPr>
          <w:szCs w:val="20"/>
        </w:rPr>
      </w:pPr>
    </w:p>
    <w:p w14:paraId="1270A91C" w14:textId="1D162588" w:rsidR="00D73B0B" w:rsidRPr="00FF3BB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proofErr w:type="spellStart"/>
      <w:r w:rsidRPr="00FF3BB6">
        <w:rPr>
          <w:b/>
          <w:kern w:val="20"/>
          <w:sz w:val="16"/>
          <w:szCs w:val="16"/>
        </w:rPr>
        <w:t>Baumer</w:t>
      </w:r>
      <w:proofErr w:type="spellEnd"/>
      <w:r w:rsidRPr="00FF3BB6">
        <w:rPr>
          <w:b/>
          <w:kern w:val="20"/>
          <w:sz w:val="16"/>
          <w:szCs w:val="16"/>
        </w:rPr>
        <w:t xml:space="preserve"> Grou</w:t>
      </w:r>
      <w:r w:rsidR="00CF59D5">
        <w:rPr>
          <w:b/>
          <w:kern w:val="20"/>
          <w:sz w:val="16"/>
          <w:szCs w:val="16"/>
        </w:rPr>
        <w:t>p</w:t>
      </w:r>
    </w:p>
    <w:p w14:paraId="071444BB" w14:textId="7AF33074" w:rsidR="00D73B0B" w:rsidRPr="00FF3BB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FF3BB6">
        <w:rPr>
          <w:kern w:val="20"/>
          <w:sz w:val="16"/>
          <w:szCs w:val="16"/>
        </w:rPr>
        <w:t xml:space="preserve">Die </w:t>
      </w:r>
      <w:proofErr w:type="spellStart"/>
      <w:r w:rsidRPr="00FF3BB6">
        <w:rPr>
          <w:kern w:val="20"/>
          <w:sz w:val="16"/>
          <w:szCs w:val="16"/>
        </w:rPr>
        <w:t>Baumer</w:t>
      </w:r>
      <w:proofErr w:type="spellEnd"/>
      <w:r w:rsidRPr="00FF3BB6">
        <w:rPr>
          <w:kern w:val="20"/>
          <w:sz w:val="16"/>
          <w:szCs w:val="16"/>
        </w:rPr>
        <w:t xml:space="preserve"> Group ist einer der international führenden Hersteller von Sensoren, Drehgebern, Messinstrumenten und Komponenten für die automatisierte Bildverarbeitung. </w:t>
      </w:r>
      <w:proofErr w:type="spellStart"/>
      <w:r w:rsidRPr="00FF3BB6">
        <w:rPr>
          <w:rFonts w:cs="Arial"/>
          <w:color w:val="000000"/>
          <w:kern w:val="20"/>
          <w:sz w:val="16"/>
          <w:szCs w:val="16"/>
        </w:rPr>
        <w:t>Baumer</w:t>
      </w:r>
      <w:proofErr w:type="spellEnd"/>
      <w:r w:rsidRPr="00FF3BB6">
        <w:rPr>
          <w:rFonts w:cs="Arial"/>
          <w:color w:val="000000"/>
          <w:kern w:val="20"/>
          <w:sz w:val="16"/>
          <w:szCs w:val="16"/>
        </w:rPr>
        <w:t xml:space="preserve"> verbindet innovative Technik und kundenorientierten Service zu intelligenten Lösungen für die Fabrik- und Prozessautomation und bietet dafür eine einzigartige Produkt- und Technologiebreite. </w:t>
      </w:r>
      <w:r w:rsidRPr="00FF3BB6">
        <w:rPr>
          <w:kern w:val="20"/>
          <w:sz w:val="16"/>
          <w:szCs w:val="16"/>
        </w:rPr>
        <w:t>Das Familienunternehmen ist mit rund 2.</w:t>
      </w:r>
      <w:r w:rsidR="002D2806">
        <w:rPr>
          <w:kern w:val="20"/>
          <w:sz w:val="16"/>
          <w:szCs w:val="16"/>
        </w:rPr>
        <w:t>7</w:t>
      </w:r>
      <w:r w:rsidR="008A7590">
        <w:rPr>
          <w:kern w:val="20"/>
          <w:sz w:val="16"/>
          <w:szCs w:val="16"/>
        </w:rPr>
        <w:t>00</w:t>
      </w:r>
      <w:r w:rsidRPr="00FF3BB6">
        <w:rPr>
          <w:kern w:val="20"/>
          <w:sz w:val="16"/>
          <w:szCs w:val="16"/>
        </w:rPr>
        <w:t xml:space="preserve"> Mitarbeitern und Produktionswerken, Vertriebsniederlassungen und Vertretungen in </w:t>
      </w:r>
      <w:r w:rsidR="00B878E6">
        <w:rPr>
          <w:kern w:val="20"/>
          <w:sz w:val="16"/>
          <w:szCs w:val="16"/>
        </w:rPr>
        <w:t>38</w:t>
      </w:r>
      <w:r w:rsidR="00B878E6" w:rsidRPr="00FF3BB6">
        <w:rPr>
          <w:kern w:val="20"/>
          <w:sz w:val="16"/>
          <w:szCs w:val="16"/>
        </w:rPr>
        <w:t xml:space="preserve"> </w:t>
      </w:r>
      <w:r w:rsidRPr="00FF3BB6">
        <w:rPr>
          <w:kern w:val="20"/>
          <w:sz w:val="16"/>
          <w:szCs w:val="16"/>
        </w:rPr>
        <w:t>Niederlassungen und 19 Ländern immer nahe beim Kunden. Mit weltweit gleichbleibend hohen Qualitätsstandards und einer gross</w:t>
      </w:r>
      <w:r w:rsidR="005E3890">
        <w:rPr>
          <w:kern w:val="20"/>
          <w:sz w:val="16"/>
          <w:szCs w:val="16"/>
        </w:rPr>
        <w:t>en</w:t>
      </w:r>
      <w:r w:rsidRPr="00FF3BB6">
        <w:rPr>
          <w:kern w:val="20"/>
          <w:sz w:val="16"/>
          <w:szCs w:val="16"/>
        </w:rPr>
        <w:t xml:space="preserve"> Innovationskraft verschafft </w:t>
      </w:r>
      <w:proofErr w:type="spellStart"/>
      <w:r w:rsidRPr="00FF3BB6">
        <w:rPr>
          <w:kern w:val="20"/>
          <w:sz w:val="16"/>
          <w:szCs w:val="16"/>
        </w:rPr>
        <w:t>Baumer</w:t>
      </w:r>
      <w:proofErr w:type="spellEnd"/>
      <w:r w:rsidRPr="00FF3BB6">
        <w:rPr>
          <w:kern w:val="20"/>
          <w:sz w:val="16"/>
          <w:szCs w:val="16"/>
        </w:rPr>
        <w:t xml:space="preserve"> seinen Kunden aus zahlreichen Branchen entscheidende Vorteile und messbaren Mehrwert. Weitere Informationen im Internet unter </w:t>
      </w:r>
      <w:hyperlink r:id="rId14" w:history="1">
        <w:r w:rsidRPr="00FF3BB6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FF3BB6">
        <w:rPr>
          <w:kern w:val="20"/>
          <w:sz w:val="16"/>
          <w:szCs w:val="16"/>
        </w:rPr>
        <w:t>.</w:t>
      </w:r>
    </w:p>
    <w:p w14:paraId="2F9D7E32" w14:textId="77777777" w:rsidR="00D73B0B" w:rsidRPr="005D1547" w:rsidRDefault="00D73B0B" w:rsidP="00D73B0B">
      <w:pPr>
        <w:spacing w:line="360" w:lineRule="auto"/>
        <w:rPr>
          <w:b/>
          <w:szCs w:val="20"/>
        </w:rPr>
      </w:pPr>
    </w:p>
    <w:p w14:paraId="47FF09D9" w14:textId="77777777" w:rsidR="00D73B0B" w:rsidRPr="00FD73D8" w:rsidRDefault="00D73B0B" w:rsidP="00D73B0B">
      <w:pPr>
        <w:spacing w:line="360" w:lineRule="auto"/>
        <w:rPr>
          <w:szCs w:val="20"/>
          <w:lang w:val="de-D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  <w:gridCol w:w="3001"/>
      </w:tblGrid>
      <w:tr w:rsidR="00CA1312" w:rsidRPr="00A22F61" w14:paraId="0EF5AA5B" w14:textId="77777777" w:rsidTr="00D06A30">
        <w:tc>
          <w:tcPr>
            <w:tcW w:w="3369" w:type="dxa"/>
            <w:shd w:val="clear" w:color="auto" w:fill="auto"/>
          </w:tcPr>
          <w:p w14:paraId="510FE1FF" w14:textId="77777777" w:rsidR="00385C40" w:rsidRPr="00455DB5" w:rsidRDefault="00385C40" w:rsidP="00385C4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455DB5">
              <w:rPr>
                <w:b/>
                <w:bCs/>
                <w:sz w:val="16"/>
                <w:szCs w:val="16"/>
              </w:rPr>
              <w:t>Pressekontakt:</w:t>
            </w:r>
          </w:p>
          <w:p w14:paraId="695DD4BE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Nicole Marofsky</w:t>
            </w:r>
          </w:p>
          <w:p w14:paraId="4FB76672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Marketing Communication</w:t>
            </w:r>
          </w:p>
          <w:p w14:paraId="49E2130F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Vision Competence Center</w:t>
            </w:r>
          </w:p>
          <w:p w14:paraId="0101F2A8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Phone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86 19</w:t>
            </w:r>
          </w:p>
          <w:p w14:paraId="42C6C018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Fax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86 86</w:t>
            </w:r>
          </w:p>
          <w:p w14:paraId="5DC420E0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nmarofsky@baumer.com</w:t>
            </w:r>
          </w:p>
          <w:p w14:paraId="58D24D33" w14:textId="482E139B" w:rsidR="00CA1312" w:rsidRPr="00573D05" w:rsidRDefault="00385C40" w:rsidP="00385C40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r w:rsidRPr="007C3AA5">
              <w:rPr>
                <w:sz w:val="16"/>
                <w:szCs w:val="16"/>
                <w:lang w:val="en-US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16E87160" w14:textId="77777777" w:rsidR="00CA1312" w:rsidRPr="00293EDE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293EDE">
              <w:rPr>
                <w:b/>
                <w:bCs/>
                <w:sz w:val="16"/>
                <w:szCs w:val="16"/>
                <w:lang w:val="de-DE"/>
              </w:rPr>
              <w:t>Firmenkontakt Deutschland/Österreich:</w:t>
            </w:r>
          </w:p>
          <w:p w14:paraId="6E522D2A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proofErr w:type="spellStart"/>
            <w:r w:rsidRPr="00293EDE">
              <w:rPr>
                <w:sz w:val="16"/>
                <w:szCs w:val="16"/>
                <w:lang w:val="de-DE"/>
              </w:rPr>
              <w:t>Baumer</w:t>
            </w:r>
            <w:proofErr w:type="spellEnd"/>
            <w:r w:rsidRPr="00293EDE">
              <w:rPr>
                <w:sz w:val="16"/>
                <w:szCs w:val="16"/>
                <w:lang w:val="de-DE"/>
              </w:rPr>
              <w:t xml:space="preserve"> GmbH</w:t>
            </w:r>
          </w:p>
          <w:p w14:paraId="619B946C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 xml:space="preserve">Phone +49 </w:t>
            </w:r>
            <w:r w:rsidR="002553DB">
              <w:rPr>
                <w:sz w:val="16"/>
                <w:szCs w:val="16"/>
                <w:lang w:val="de-DE"/>
              </w:rPr>
              <w:t>(0)</w:t>
            </w:r>
            <w:r w:rsidRPr="00293EDE">
              <w:rPr>
                <w:sz w:val="16"/>
                <w:szCs w:val="16"/>
                <w:lang w:val="de-DE"/>
              </w:rPr>
              <w:t>6031 60</w:t>
            </w:r>
            <w:r w:rsidR="0023202A">
              <w:rPr>
                <w:sz w:val="16"/>
                <w:szCs w:val="16"/>
                <w:lang w:val="de-DE"/>
              </w:rPr>
              <w:t xml:space="preserve"> </w:t>
            </w:r>
            <w:r w:rsidRPr="00293EDE">
              <w:rPr>
                <w:sz w:val="16"/>
                <w:szCs w:val="16"/>
                <w:lang w:val="de-DE"/>
              </w:rPr>
              <w:t>07 0</w:t>
            </w:r>
          </w:p>
          <w:p w14:paraId="2899F04B" w14:textId="26143FA0" w:rsidR="00CA1312" w:rsidRPr="00DE3BEB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Fax +49 </w:t>
            </w:r>
            <w:r w:rsidR="002553DB">
              <w:rPr>
                <w:sz w:val="16"/>
                <w:szCs w:val="16"/>
                <w:lang w:val="fr-FR"/>
              </w:rPr>
              <w:t>(0)</w:t>
            </w:r>
            <w:r>
              <w:rPr>
                <w:sz w:val="16"/>
                <w:szCs w:val="16"/>
                <w:lang w:val="fr-FR"/>
              </w:rPr>
              <w:t>6031 60</w:t>
            </w:r>
            <w:r w:rsidR="002553DB">
              <w:rPr>
                <w:sz w:val="16"/>
                <w:szCs w:val="16"/>
                <w:lang w:val="fr-FR"/>
              </w:rPr>
              <w:t xml:space="preserve"> </w:t>
            </w:r>
            <w:r>
              <w:rPr>
                <w:sz w:val="16"/>
                <w:szCs w:val="16"/>
                <w:lang w:val="fr-FR"/>
              </w:rPr>
              <w:t xml:space="preserve">07 </w:t>
            </w:r>
            <w:r w:rsidR="008A7590">
              <w:rPr>
                <w:sz w:val="16"/>
                <w:szCs w:val="16"/>
                <w:lang w:val="fr-FR"/>
              </w:rPr>
              <w:t xml:space="preserve">60 </w:t>
            </w:r>
            <w:r w:rsidR="00CA1312" w:rsidRPr="00DE3BEB">
              <w:rPr>
                <w:sz w:val="16"/>
                <w:szCs w:val="16"/>
                <w:lang w:val="fr-FR"/>
              </w:rPr>
              <w:t>70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34A426CB" w14:textId="77777777" w:rsidR="00CA1312" w:rsidRPr="00DE3BEB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54167">
              <w:rPr>
                <w:sz w:val="16"/>
                <w:szCs w:val="16"/>
                <w:lang w:val="fr-FR"/>
              </w:rPr>
              <w:t>sales.de@baumer.com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18710068" w14:textId="77777777" w:rsidR="00CA1312" w:rsidRPr="002D4EBD" w:rsidRDefault="00EA510F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5" w:history="1">
              <w:r w:rsidR="00CA1312" w:rsidRPr="002D4EBD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CA1312" w:rsidRPr="002D4EBD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  <w:tc>
          <w:tcPr>
            <w:tcW w:w="3001" w:type="dxa"/>
          </w:tcPr>
          <w:p w14:paraId="42295446" w14:textId="77777777" w:rsidR="00CA1312" w:rsidRPr="00293EDE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293EDE">
              <w:rPr>
                <w:b/>
                <w:bCs/>
                <w:sz w:val="16"/>
                <w:szCs w:val="16"/>
                <w:lang w:val="de-DE"/>
              </w:rPr>
              <w:t>Firmenkontakt Schweiz:</w:t>
            </w:r>
          </w:p>
          <w:p w14:paraId="4692C7A3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proofErr w:type="spellStart"/>
            <w:r w:rsidRPr="00293EDE">
              <w:rPr>
                <w:sz w:val="16"/>
                <w:szCs w:val="16"/>
                <w:lang w:val="de-DE"/>
              </w:rPr>
              <w:t>Baumer</w:t>
            </w:r>
            <w:proofErr w:type="spellEnd"/>
            <w:r w:rsidRPr="00293EDE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93EDE">
              <w:rPr>
                <w:sz w:val="16"/>
                <w:szCs w:val="16"/>
                <w:lang w:val="de-DE"/>
              </w:rPr>
              <w:t>Electric</w:t>
            </w:r>
            <w:proofErr w:type="spellEnd"/>
            <w:r w:rsidRPr="00293EDE">
              <w:rPr>
                <w:sz w:val="16"/>
                <w:szCs w:val="16"/>
                <w:lang w:val="de-DE"/>
              </w:rPr>
              <w:t xml:space="preserve"> AG</w:t>
            </w:r>
          </w:p>
          <w:p w14:paraId="080199A0" w14:textId="77777777" w:rsidR="00CA1312" w:rsidRPr="00293EDE" w:rsidRDefault="0023202A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 xml:space="preserve">Phone +41 </w:t>
            </w:r>
            <w:r w:rsidR="002553DB">
              <w:rPr>
                <w:sz w:val="16"/>
                <w:szCs w:val="16"/>
                <w:lang w:val="de-DE"/>
              </w:rPr>
              <w:t>(0)</w:t>
            </w:r>
            <w:r w:rsidR="00CA1312" w:rsidRPr="00293EDE">
              <w:rPr>
                <w:sz w:val="16"/>
                <w:szCs w:val="16"/>
                <w:lang w:val="de-DE"/>
              </w:rPr>
              <w:t>52</w:t>
            </w:r>
            <w:r w:rsidR="002553DB">
              <w:rPr>
                <w:sz w:val="16"/>
                <w:szCs w:val="16"/>
                <w:lang w:val="de-DE"/>
              </w:rPr>
              <w:t xml:space="preserve"> 728 11</w:t>
            </w:r>
            <w:r w:rsidR="00CA1312" w:rsidRPr="00293EDE">
              <w:rPr>
                <w:sz w:val="16"/>
                <w:szCs w:val="16"/>
                <w:lang w:val="de-DE"/>
              </w:rPr>
              <w:t>22</w:t>
            </w:r>
          </w:p>
          <w:p w14:paraId="406F47B2" w14:textId="77777777" w:rsidR="00CA1312" w:rsidRPr="00DE3BEB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Fax +41 </w:t>
            </w:r>
            <w:r w:rsidR="002553DB">
              <w:rPr>
                <w:sz w:val="16"/>
                <w:szCs w:val="16"/>
                <w:lang w:val="fr-FR"/>
              </w:rPr>
              <w:t>(0)</w:t>
            </w:r>
            <w:r w:rsidR="00CA1312" w:rsidRPr="00DE3BEB">
              <w:rPr>
                <w:sz w:val="16"/>
                <w:szCs w:val="16"/>
                <w:lang w:val="fr-FR"/>
              </w:rPr>
              <w:t>52</w:t>
            </w:r>
            <w:r w:rsidR="002553DB">
              <w:rPr>
                <w:sz w:val="16"/>
                <w:szCs w:val="16"/>
                <w:lang w:val="fr-FR"/>
              </w:rPr>
              <w:t xml:space="preserve"> </w:t>
            </w:r>
            <w:r w:rsidR="00CA1312" w:rsidRPr="00DE3BEB">
              <w:rPr>
                <w:sz w:val="16"/>
                <w:szCs w:val="16"/>
                <w:lang w:val="fr-FR"/>
              </w:rPr>
              <w:t>728</w:t>
            </w:r>
            <w:r w:rsidR="002553DB">
              <w:rPr>
                <w:sz w:val="16"/>
                <w:szCs w:val="16"/>
                <w:lang w:val="fr-FR"/>
              </w:rPr>
              <w:t xml:space="preserve"> 11</w:t>
            </w:r>
            <w:r w:rsidR="007678A7">
              <w:rPr>
                <w:sz w:val="16"/>
                <w:szCs w:val="16"/>
                <w:lang w:val="fr-FR"/>
              </w:rPr>
              <w:t>44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1659C53F" w14:textId="480D5D43" w:rsidR="00A22F61" w:rsidRPr="00DE3BEB" w:rsidRDefault="00A22F61" w:rsidP="00A22F61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sales.ch</w:t>
            </w:r>
            <w:r w:rsidRPr="00F54167">
              <w:rPr>
                <w:sz w:val="16"/>
                <w:szCs w:val="16"/>
                <w:lang w:val="fr-FR"/>
              </w:rPr>
              <w:t>@baumer.com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Pr="00DE3BEB">
              <w:rPr>
                <w:sz w:val="16"/>
                <w:szCs w:val="16"/>
                <w:lang w:val="fr-FR"/>
              </w:rPr>
              <w:tab/>
            </w:r>
          </w:p>
          <w:p w14:paraId="081E56D4" w14:textId="0CF0CE8B" w:rsidR="00CA1312" w:rsidRPr="00DE3BEB" w:rsidRDefault="00EA510F" w:rsidP="00A22F61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6" w:history="1">
              <w:r w:rsidR="00A22F61" w:rsidRPr="002D4EBD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01952666" w14:textId="77777777" w:rsidR="00EA6E92" w:rsidRPr="007F1C12" w:rsidRDefault="00EA6E92" w:rsidP="00A60557">
      <w:pPr>
        <w:rPr>
          <w:lang w:val="fr-FR"/>
        </w:rPr>
      </w:pPr>
    </w:p>
    <w:sectPr w:rsidR="00EA6E92" w:rsidRPr="007F1C12">
      <w:headerReference w:type="default" r:id="rId17"/>
      <w:footerReference w:type="even" r:id="rId18"/>
      <w:footerReference w:type="default" r:id="rId19"/>
      <w:footerReference w:type="first" r:id="rId20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2F927A" w14:textId="77777777" w:rsidR="00A01ECD" w:rsidRDefault="00A01ECD">
      <w:r>
        <w:separator/>
      </w:r>
    </w:p>
  </w:endnote>
  <w:endnote w:type="continuationSeparator" w:id="0">
    <w:p w14:paraId="1C276BD8" w14:textId="77777777" w:rsidR="00A01ECD" w:rsidRDefault="00A01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FFF47" w14:textId="4DAED4F6" w:rsidR="00B068AD" w:rsidRPr="008E0E44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  <w:lang w:val="de-DE"/>
        <w:rPrChange w:id="1" w:author="Marofsky Nicole" w:date="2018-10-10T07:12:00Z">
          <w:rPr>
            <w:sz w:val="20"/>
          </w:rPr>
        </w:rPrChange>
      </w:rPr>
    </w:pPr>
    <w:r>
      <w:rPr>
        <w:sz w:val="20"/>
      </w:rPr>
      <w:fldChar w:fldCharType="begin"/>
    </w:r>
    <w:del w:id="2" w:author="Marofsky Nicole" w:date="2018-10-11T18:46:00Z">
      <w:r w:rsidRPr="008E0E44" w:rsidDel="00D865F5">
        <w:rPr>
          <w:sz w:val="20"/>
          <w:lang w:val="de-DE"/>
          <w:rPrChange w:id="3" w:author="Marofsky Nicole" w:date="2018-10-10T07:12:00Z">
            <w:rPr>
              <w:sz w:val="20"/>
            </w:rPr>
          </w:rPrChange>
        </w:rPr>
        <w:delInstrText xml:space="preserve"> FILENAME  \* MERGEFORMAT</w:delInstrText>
      </w:r>
    </w:del>
    <w:r w:rsidRPr="008E0E44">
      <w:rPr>
        <w:sz w:val="20"/>
        <w:lang w:val="de-DE"/>
        <w:rPrChange w:id="4" w:author="Marofsky Nicole" w:date="2018-10-10T07:12:00Z">
          <w:rPr>
            <w:sz w:val="20"/>
          </w:rPr>
        </w:rPrChange>
      </w:rPr>
      <w:instrText xml:space="preserve"> </w:instrText>
    </w:r>
    <w:r>
      <w:rPr>
        <w:sz w:val="20"/>
      </w:rPr>
      <w:fldChar w:fldCharType="separate"/>
    </w:r>
    <w:ins w:id="5" w:author="Steinicke Michael" w:date="2018-10-09T16:49:00Z">
      <w:r w:rsidR="00F21EF7" w:rsidRPr="008E0E44">
        <w:rPr>
          <w:noProof/>
          <w:sz w:val="20"/>
          <w:lang w:val="de-DE"/>
          <w:rPrChange w:id="6" w:author="Marofsky Nicole" w:date="2018-10-10T07:12:00Z">
            <w:rPr>
              <w:noProof/>
              <w:sz w:val="20"/>
            </w:rPr>
          </w:rPrChange>
        </w:rPr>
        <w:t>Baumer_VeriSens-XF-color-models_DE_2018XXXX_PR_stmi.docx</w:t>
      </w:r>
    </w:ins>
    <w:ins w:id="7" w:author="Marofsky Nicole" w:date="2018-10-05T07:49:00Z">
      <w:del w:id="8" w:author="Steinicke Michael" w:date="2018-10-09T16:31:00Z">
        <w:r w:rsidR="00F21F9A" w:rsidRPr="008E0E44" w:rsidDel="00500999">
          <w:rPr>
            <w:noProof/>
            <w:sz w:val="20"/>
            <w:lang w:val="de-DE"/>
            <w:rPrChange w:id="9" w:author="Marofsky Nicole" w:date="2018-10-10T07:12:00Z">
              <w:rPr>
                <w:noProof/>
                <w:sz w:val="20"/>
              </w:rPr>
            </w:rPrChange>
          </w:rPr>
          <w:delText>Baumer_VeriSens-XF-color-models_DE_2018XXXX_PR.docx</w:delText>
        </w:r>
      </w:del>
    </w:ins>
    <w:del w:id="10" w:author="Steinicke Michael" w:date="2018-10-09T16:31:00Z">
      <w:r w:rsidR="007C1566" w:rsidRPr="008E0E44" w:rsidDel="00500999">
        <w:rPr>
          <w:noProof/>
          <w:sz w:val="20"/>
          <w:lang w:val="de-DE"/>
          <w:rPrChange w:id="11" w:author="Marofsky Nicole" w:date="2018-10-10T07:12:00Z">
            <w:rPr>
              <w:noProof/>
              <w:sz w:val="20"/>
            </w:rPr>
          </w:rPrChange>
        </w:rPr>
        <w:delText>Baumer_LX-Liquid-Lens-Support-and-Features_DE_2018XXXX_PR.docx</w:delText>
      </w:r>
    </w:del>
    <w:r>
      <w:rPr>
        <w:sz w:val="20"/>
      </w:rPr>
      <w:fldChar w:fldCharType="end"/>
    </w:r>
    <w:r w:rsidRPr="008E0E44">
      <w:rPr>
        <w:sz w:val="20"/>
        <w:lang w:val="de-DE"/>
        <w:rPrChange w:id="12" w:author="Marofsky Nicole" w:date="2018-10-10T07:12:00Z">
          <w:rPr>
            <w:sz w:val="20"/>
          </w:rPr>
        </w:rPrChange>
      </w:rPr>
      <w:tab/>
    </w:r>
    <w:r>
      <w:rPr>
        <w:sz w:val="20"/>
      </w:rPr>
      <w:fldChar w:fldCharType="begin"/>
    </w:r>
    <w:r w:rsidRPr="008E0E44">
      <w:rPr>
        <w:sz w:val="20"/>
        <w:lang w:val="de-DE"/>
        <w:rPrChange w:id="13" w:author="Marofsky Nicole" w:date="2018-10-10T07:12:00Z">
          <w:rPr>
            <w:sz w:val="20"/>
          </w:rPr>
        </w:rPrChange>
      </w:rPr>
      <w:instrText xml:space="preserve"> PAGE  \* MERGEFORMAT </w:instrText>
    </w:r>
    <w:r>
      <w:rPr>
        <w:sz w:val="20"/>
      </w:rPr>
      <w:fldChar w:fldCharType="separate"/>
    </w:r>
    <w:r w:rsidRPr="008E0E44">
      <w:rPr>
        <w:noProof/>
        <w:sz w:val="20"/>
        <w:lang w:val="de-DE"/>
        <w:rPrChange w:id="14" w:author="Marofsky Nicole" w:date="2018-10-10T07:12:00Z">
          <w:rPr>
            <w:noProof/>
            <w:sz w:val="20"/>
          </w:rPr>
        </w:rPrChange>
      </w:rPr>
      <w:t>1</w:t>
    </w:r>
    <w:r>
      <w:rPr>
        <w:sz w:val="20"/>
      </w:rPr>
      <w:fldChar w:fldCharType="end"/>
    </w:r>
    <w:r w:rsidRPr="008E0E44">
      <w:rPr>
        <w:sz w:val="20"/>
        <w:lang w:val="de-DE"/>
        <w:rPrChange w:id="15" w:author="Marofsky Nicole" w:date="2018-10-10T07:12:00Z">
          <w:rPr>
            <w:sz w:val="20"/>
          </w:rPr>
        </w:rPrChange>
      </w:rPr>
      <w:t>/</w:t>
    </w:r>
    <w:r>
      <w:rPr>
        <w:sz w:val="20"/>
      </w:rPr>
      <w:fldChar w:fldCharType="begin"/>
    </w:r>
    <w:r w:rsidRPr="008E0E44">
      <w:rPr>
        <w:sz w:val="20"/>
        <w:lang w:val="de-DE"/>
        <w:rPrChange w:id="16" w:author="Marofsky Nicole" w:date="2018-10-10T07:12:00Z">
          <w:rPr>
            <w:sz w:val="20"/>
          </w:rPr>
        </w:rPrChange>
      </w:rPr>
      <w:instrText xml:space="preserve"> NUMPAGES  \* MERGEFORMAT </w:instrText>
    </w:r>
    <w:r>
      <w:rPr>
        <w:sz w:val="20"/>
      </w:rPr>
      <w:fldChar w:fldCharType="separate"/>
    </w:r>
    <w:r w:rsidR="00EA510F">
      <w:rPr>
        <w:noProof/>
        <w:sz w:val="20"/>
        <w:lang w:val="de-DE"/>
      </w:rPr>
      <w:t>2</w:t>
    </w:r>
    <w:r>
      <w:rPr>
        <w:sz w:val="20"/>
      </w:rPr>
      <w:fldChar w:fldCharType="end"/>
    </w:r>
    <w:r w:rsidRPr="008E0E44">
      <w:rPr>
        <w:sz w:val="20"/>
        <w:lang w:val="de-DE"/>
        <w:rPrChange w:id="17" w:author="Marofsky Nicole" w:date="2018-10-10T07:12:00Z">
          <w:rPr>
            <w:sz w:val="20"/>
          </w:rPr>
        </w:rPrChange>
      </w:rPr>
      <w:tab/>
    </w:r>
    <w:proofErr w:type="spellStart"/>
    <w:r w:rsidRPr="008E0E44">
      <w:rPr>
        <w:sz w:val="20"/>
        <w:lang w:val="de-DE"/>
        <w:rPrChange w:id="18" w:author="Marofsky Nicole" w:date="2018-10-10T07:12:00Z">
          <w:rPr>
            <w:sz w:val="20"/>
          </w:rPr>
        </w:rPrChange>
      </w:rPr>
      <w:t>Baumer</w:t>
    </w:r>
    <w:proofErr w:type="spellEnd"/>
    <w:r w:rsidRPr="008E0E44">
      <w:rPr>
        <w:sz w:val="20"/>
        <w:lang w:val="de-DE"/>
        <w:rPrChange w:id="19" w:author="Marofsky Nicole" w:date="2018-10-10T07:12:00Z">
          <w:rPr>
            <w:sz w:val="20"/>
          </w:rPr>
        </w:rPrChange>
      </w:rPr>
      <w:t xml:space="preserve"> </w:t>
    </w:r>
    <w:proofErr w:type="spellStart"/>
    <w:r w:rsidRPr="008E0E44">
      <w:rPr>
        <w:sz w:val="20"/>
        <w:lang w:val="de-DE"/>
        <w:rPrChange w:id="20" w:author="Marofsky Nicole" w:date="2018-10-10T07:12:00Z">
          <w:rPr>
            <w:sz w:val="20"/>
          </w:rPr>
        </w:rPrChange>
      </w:rPr>
      <w:t>Electric</w:t>
    </w:r>
    <w:proofErr w:type="spellEnd"/>
    <w:r w:rsidRPr="008E0E44">
      <w:rPr>
        <w:sz w:val="20"/>
        <w:lang w:val="de-DE"/>
        <w:rPrChange w:id="21" w:author="Marofsky Nicole" w:date="2018-10-10T07:12:00Z">
          <w:rPr>
            <w:sz w:val="20"/>
          </w:rPr>
        </w:rPrChange>
      </w:rPr>
      <w:t xml:space="preserve"> AG</w:t>
    </w:r>
  </w:p>
  <w:p w14:paraId="39212A60" w14:textId="3D06C44B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EA510F">
      <w:rPr>
        <w:noProof/>
      </w:rPr>
      <w:t>13.11.2018</w:t>
    </w:r>
    <w:r>
      <w:fldChar w:fldCharType="end"/>
    </w:r>
    <w:r>
      <w:t>/</w:t>
    </w:r>
    <w:fldSimple w:instr=" AUTHOR  \* MERGEFORMAT ">
      <w:r w:rsidR="00EA510F">
        <w:rPr>
          <w:noProof/>
        </w:rPr>
        <w:t>Marofsky Nicole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14:paraId="486367B6" w14:textId="77777777"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98291F" w14:textId="7C541864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EA510F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EA510F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  <w:proofErr w:type="spellStart"/>
    <w:r>
      <w:rPr>
        <w:sz w:val="16"/>
      </w:rPr>
      <w:t>Baumer</w:t>
    </w:r>
    <w:proofErr w:type="spellEnd"/>
    <w:r>
      <w:rPr>
        <w:sz w:val="16"/>
      </w:rPr>
      <w:t xml:space="preserve"> Group</w:t>
    </w:r>
  </w:p>
  <w:p w14:paraId="0B6E7EEE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29081CE5" w14:textId="77777777"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F61298" w14:textId="227D0506" w:rsidR="00B068AD" w:rsidRPr="00BD751E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  <w:lang w:val="fr-FR"/>
        <w:rPrChange w:id="22" w:author="Marofsky Nicole" w:date="2018-10-10T07:12:00Z">
          <w:rPr>
            <w:sz w:val="20"/>
          </w:rPr>
        </w:rPrChange>
      </w:rPr>
    </w:pPr>
    <w:r>
      <w:rPr>
        <w:sz w:val="20"/>
      </w:rPr>
      <w:fldChar w:fldCharType="begin"/>
    </w:r>
    <w:r w:rsidRPr="00BD751E">
      <w:rPr>
        <w:sz w:val="20"/>
        <w:lang w:val="fr-FR"/>
        <w:rPrChange w:id="23" w:author="Marofsky Nicole" w:date="2018-10-10T07:12:00Z">
          <w:rPr>
            <w:sz w:val="20"/>
          </w:rPr>
        </w:rPrChange>
      </w:rPr>
      <w:instrText xml:space="preserve"> FILENAME  \* MERGEFORMAT </w:instrText>
    </w:r>
    <w:r>
      <w:rPr>
        <w:sz w:val="20"/>
      </w:rPr>
      <w:fldChar w:fldCharType="separate"/>
    </w:r>
    <w:r w:rsidR="00EA510F">
      <w:rPr>
        <w:noProof/>
        <w:sz w:val="20"/>
        <w:lang w:val="fr-FR"/>
      </w:rPr>
      <w:t>Baumer_VeriSens-XF-color-models_DE_2018XXXX_PR.DOCX</w:t>
    </w:r>
    <w:r>
      <w:rPr>
        <w:sz w:val="20"/>
      </w:rPr>
      <w:fldChar w:fldCharType="end"/>
    </w:r>
    <w:r w:rsidRPr="00BD751E">
      <w:rPr>
        <w:sz w:val="20"/>
        <w:lang w:val="fr-FR"/>
        <w:rPrChange w:id="24" w:author="Marofsky Nicole" w:date="2018-10-10T07:12:00Z">
          <w:rPr>
            <w:sz w:val="20"/>
          </w:rPr>
        </w:rPrChange>
      </w:rPr>
      <w:tab/>
    </w:r>
    <w:r>
      <w:rPr>
        <w:sz w:val="20"/>
      </w:rPr>
      <w:fldChar w:fldCharType="begin"/>
    </w:r>
    <w:r w:rsidRPr="00BD751E">
      <w:rPr>
        <w:sz w:val="20"/>
        <w:lang w:val="fr-FR"/>
        <w:rPrChange w:id="25" w:author="Marofsky Nicole" w:date="2018-10-10T07:12:00Z">
          <w:rPr>
            <w:sz w:val="20"/>
          </w:rPr>
        </w:rPrChange>
      </w:rPr>
      <w:instrText xml:space="preserve"> PAGE  \* MERGEFORMAT </w:instrText>
    </w:r>
    <w:r>
      <w:rPr>
        <w:sz w:val="20"/>
      </w:rPr>
      <w:fldChar w:fldCharType="separate"/>
    </w:r>
    <w:r w:rsidRPr="00BD751E">
      <w:rPr>
        <w:noProof/>
        <w:sz w:val="20"/>
        <w:lang w:val="fr-FR"/>
        <w:rPrChange w:id="26" w:author="Marofsky Nicole" w:date="2018-10-10T07:12:00Z">
          <w:rPr>
            <w:noProof/>
            <w:sz w:val="20"/>
          </w:rPr>
        </w:rPrChange>
      </w:rPr>
      <w:t>1</w:t>
    </w:r>
    <w:r>
      <w:rPr>
        <w:sz w:val="20"/>
      </w:rPr>
      <w:fldChar w:fldCharType="end"/>
    </w:r>
    <w:r w:rsidRPr="00BD751E">
      <w:rPr>
        <w:sz w:val="20"/>
        <w:lang w:val="fr-FR"/>
        <w:rPrChange w:id="27" w:author="Marofsky Nicole" w:date="2018-10-10T07:12:00Z">
          <w:rPr>
            <w:sz w:val="20"/>
          </w:rPr>
        </w:rPrChange>
      </w:rPr>
      <w:t>/</w:t>
    </w:r>
    <w:r>
      <w:rPr>
        <w:sz w:val="20"/>
      </w:rPr>
      <w:fldChar w:fldCharType="begin"/>
    </w:r>
    <w:r w:rsidRPr="00BD751E">
      <w:rPr>
        <w:sz w:val="20"/>
        <w:lang w:val="fr-FR"/>
        <w:rPrChange w:id="28" w:author="Marofsky Nicole" w:date="2018-10-10T07:12:00Z">
          <w:rPr>
            <w:sz w:val="20"/>
          </w:rPr>
        </w:rPrChange>
      </w:rPr>
      <w:instrText xml:space="preserve"> NUMPAGES  \* MERGEFORMAT </w:instrText>
    </w:r>
    <w:r>
      <w:rPr>
        <w:sz w:val="20"/>
      </w:rPr>
      <w:fldChar w:fldCharType="separate"/>
    </w:r>
    <w:r w:rsidR="00EA510F">
      <w:rPr>
        <w:noProof/>
        <w:sz w:val="20"/>
        <w:lang w:val="fr-FR"/>
      </w:rPr>
      <w:t>2</w:t>
    </w:r>
    <w:r>
      <w:rPr>
        <w:sz w:val="20"/>
      </w:rPr>
      <w:fldChar w:fldCharType="end"/>
    </w:r>
    <w:r w:rsidRPr="00BD751E">
      <w:rPr>
        <w:sz w:val="20"/>
        <w:lang w:val="fr-FR"/>
        <w:rPrChange w:id="29" w:author="Marofsky Nicole" w:date="2018-10-10T07:12:00Z">
          <w:rPr>
            <w:sz w:val="20"/>
          </w:rPr>
        </w:rPrChange>
      </w:rPr>
      <w:tab/>
    </w:r>
    <w:proofErr w:type="spellStart"/>
    <w:r w:rsidRPr="00BD751E">
      <w:rPr>
        <w:sz w:val="20"/>
        <w:lang w:val="fr-FR"/>
        <w:rPrChange w:id="30" w:author="Marofsky Nicole" w:date="2018-10-10T07:12:00Z">
          <w:rPr>
            <w:sz w:val="20"/>
          </w:rPr>
        </w:rPrChange>
      </w:rPr>
      <w:t>Baumer</w:t>
    </w:r>
    <w:proofErr w:type="spellEnd"/>
    <w:r w:rsidRPr="00BD751E">
      <w:rPr>
        <w:sz w:val="20"/>
        <w:lang w:val="fr-FR"/>
        <w:rPrChange w:id="31" w:author="Marofsky Nicole" w:date="2018-10-10T07:12:00Z">
          <w:rPr>
            <w:sz w:val="20"/>
          </w:rPr>
        </w:rPrChange>
      </w:rPr>
      <w:t xml:space="preserve"> Electric AG</w:t>
    </w:r>
  </w:p>
  <w:p w14:paraId="2833FC3B" w14:textId="7EB5093C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EA510F">
      <w:rPr>
        <w:noProof/>
      </w:rPr>
      <w:t>13.11.2018</w:t>
    </w:r>
    <w:r>
      <w:fldChar w:fldCharType="end"/>
    </w:r>
    <w:r>
      <w:t>/</w:t>
    </w:r>
    <w:fldSimple w:instr=" AUTHOR  \* MERGEFORMAT ">
      <w:r w:rsidR="00EA510F">
        <w:rPr>
          <w:noProof/>
        </w:rPr>
        <w:t>Marofsky Nicole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14:paraId="6D6020F3" w14:textId="77777777"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B6F92C" w14:textId="77777777" w:rsidR="00A01ECD" w:rsidRDefault="00A01ECD">
      <w:r>
        <w:separator/>
      </w:r>
    </w:p>
  </w:footnote>
  <w:footnote w:type="continuationSeparator" w:id="0">
    <w:p w14:paraId="33530065" w14:textId="77777777" w:rsidR="00A01ECD" w:rsidRDefault="00A01E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A8350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12F0B153" wp14:editId="36CF7D5E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51094C2D" wp14:editId="6CBC29B2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390035E"/>
    <w:multiLevelType w:val="hybridMultilevel"/>
    <w:tmpl w:val="B4025E04"/>
    <w:lvl w:ilvl="0" w:tplc="736EE19C">
      <w:start w:val="4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7"/>
  </w:num>
  <w:num w:numId="10">
    <w:abstractNumId w:val="8"/>
  </w:num>
  <w:num w:numId="11">
    <w:abstractNumId w:val="16"/>
  </w:num>
  <w:num w:numId="12">
    <w:abstractNumId w:val="12"/>
  </w:num>
  <w:num w:numId="13">
    <w:abstractNumId w:val="5"/>
  </w:num>
  <w:num w:numId="14">
    <w:abstractNumId w:val="20"/>
  </w:num>
  <w:num w:numId="15">
    <w:abstractNumId w:val="7"/>
  </w:num>
  <w:num w:numId="16">
    <w:abstractNumId w:val="10"/>
  </w:num>
  <w:num w:numId="17">
    <w:abstractNumId w:val="19"/>
  </w:num>
  <w:num w:numId="18">
    <w:abstractNumId w:val="18"/>
  </w:num>
  <w:num w:numId="19">
    <w:abstractNumId w:val="2"/>
  </w:num>
  <w:num w:numId="20">
    <w:abstractNumId w:val="1"/>
  </w:num>
  <w:num w:numId="21">
    <w:abstractNumId w:val="15"/>
  </w:num>
  <w:num w:numId="22">
    <w:abstractNumId w:val="6"/>
  </w:num>
  <w:num w:numId="23">
    <w:abstractNumId w:val="0"/>
  </w:num>
  <w:num w:numId="24">
    <w:abstractNumId w:val="14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  <w:num w:numId="35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ofsky Nicole">
    <w15:presenceInfo w15:providerId="AD" w15:userId="S-1-5-21-4141077548-191378913-2012948378-92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2FD2"/>
    <w:rsid w:val="000038DB"/>
    <w:rsid w:val="00004CF2"/>
    <w:rsid w:val="0001173C"/>
    <w:rsid w:val="0001673B"/>
    <w:rsid w:val="000319DC"/>
    <w:rsid w:val="000325AB"/>
    <w:rsid w:val="000360C3"/>
    <w:rsid w:val="00040D35"/>
    <w:rsid w:val="00045E52"/>
    <w:rsid w:val="00046785"/>
    <w:rsid w:val="00055535"/>
    <w:rsid w:val="0006218F"/>
    <w:rsid w:val="00070143"/>
    <w:rsid w:val="00070164"/>
    <w:rsid w:val="000714C6"/>
    <w:rsid w:val="0007516C"/>
    <w:rsid w:val="000775EA"/>
    <w:rsid w:val="000819DC"/>
    <w:rsid w:val="0008350F"/>
    <w:rsid w:val="00090DE9"/>
    <w:rsid w:val="00095264"/>
    <w:rsid w:val="00097970"/>
    <w:rsid w:val="00097DD2"/>
    <w:rsid w:val="000A283B"/>
    <w:rsid w:val="000B2498"/>
    <w:rsid w:val="000B4DDB"/>
    <w:rsid w:val="000C2765"/>
    <w:rsid w:val="000C5EC5"/>
    <w:rsid w:val="000C7D58"/>
    <w:rsid w:val="000D51A0"/>
    <w:rsid w:val="000E0DEF"/>
    <w:rsid w:val="000E1A7A"/>
    <w:rsid w:val="000E1AF9"/>
    <w:rsid w:val="000F1715"/>
    <w:rsid w:val="000F6DFA"/>
    <w:rsid w:val="00102D78"/>
    <w:rsid w:val="00106CC0"/>
    <w:rsid w:val="00110207"/>
    <w:rsid w:val="00114804"/>
    <w:rsid w:val="00116193"/>
    <w:rsid w:val="0013610C"/>
    <w:rsid w:val="0013782A"/>
    <w:rsid w:val="00141932"/>
    <w:rsid w:val="00143A62"/>
    <w:rsid w:val="00144EA1"/>
    <w:rsid w:val="001469B1"/>
    <w:rsid w:val="0016445F"/>
    <w:rsid w:val="001646B1"/>
    <w:rsid w:val="00165C2D"/>
    <w:rsid w:val="001667EE"/>
    <w:rsid w:val="00170E7F"/>
    <w:rsid w:val="00171D97"/>
    <w:rsid w:val="00177780"/>
    <w:rsid w:val="00180C13"/>
    <w:rsid w:val="00181590"/>
    <w:rsid w:val="00186571"/>
    <w:rsid w:val="001916D0"/>
    <w:rsid w:val="001942A3"/>
    <w:rsid w:val="001A3272"/>
    <w:rsid w:val="001A3B8A"/>
    <w:rsid w:val="001A4DD7"/>
    <w:rsid w:val="001A54D5"/>
    <w:rsid w:val="001A7125"/>
    <w:rsid w:val="001B283A"/>
    <w:rsid w:val="001B449B"/>
    <w:rsid w:val="001C167E"/>
    <w:rsid w:val="001C3DA0"/>
    <w:rsid w:val="001D123F"/>
    <w:rsid w:val="001D6C33"/>
    <w:rsid w:val="001E7A84"/>
    <w:rsid w:val="001F2963"/>
    <w:rsid w:val="001F41FF"/>
    <w:rsid w:val="001F5872"/>
    <w:rsid w:val="001F5CFA"/>
    <w:rsid w:val="002052EA"/>
    <w:rsid w:val="00216E60"/>
    <w:rsid w:val="0022367E"/>
    <w:rsid w:val="00225091"/>
    <w:rsid w:val="0022576F"/>
    <w:rsid w:val="00226420"/>
    <w:rsid w:val="00226554"/>
    <w:rsid w:val="002315C6"/>
    <w:rsid w:val="0023202A"/>
    <w:rsid w:val="00233A6A"/>
    <w:rsid w:val="0023418F"/>
    <w:rsid w:val="002350B3"/>
    <w:rsid w:val="00242810"/>
    <w:rsid w:val="00242AC3"/>
    <w:rsid w:val="00243650"/>
    <w:rsid w:val="00246FEA"/>
    <w:rsid w:val="00247813"/>
    <w:rsid w:val="002532F4"/>
    <w:rsid w:val="002551A0"/>
    <w:rsid w:val="002553DB"/>
    <w:rsid w:val="00256FB2"/>
    <w:rsid w:val="002616C6"/>
    <w:rsid w:val="00264E2E"/>
    <w:rsid w:val="00266F4E"/>
    <w:rsid w:val="00267869"/>
    <w:rsid w:val="002760F1"/>
    <w:rsid w:val="00277CF6"/>
    <w:rsid w:val="00285805"/>
    <w:rsid w:val="00285EA4"/>
    <w:rsid w:val="002877F1"/>
    <w:rsid w:val="00287C0E"/>
    <w:rsid w:val="00296F6D"/>
    <w:rsid w:val="00297995"/>
    <w:rsid w:val="002A1A93"/>
    <w:rsid w:val="002A298C"/>
    <w:rsid w:val="002B09E9"/>
    <w:rsid w:val="002B7A96"/>
    <w:rsid w:val="002C16A6"/>
    <w:rsid w:val="002C6B3F"/>
    <w:rsid w:val="002D2806"/>
    <w:rsid w:val="002D3AE9"/>
    <w:rsid w:val="002D68BD"/>
    <w:rsid w:val="002E1137"/>
    <w:rsid w:val="002E7BFA"/>
    <w:rsid w:val="002F385B"/>
    <w:rsid w:val="002F4802"/>
    <w:rsid w:val="002F6854"/>
    <w:rsid w:val="002F6EE1"/>
    <w:rsid w:val="00300A8D"/>
    <w:rsid w:val="00303333"/>
    <w:rsid w:val="00303CB8"/>
    <w:rsid w:val="00313DF6"/>
    <w:rsid w:val="00313FF3"/>
    <w:rsid w:val="00314B63"/>
    <w:rsid w:val="0031526C"/>
    <w:rsid w:val="003166CA"/>
    <w:rsid w:val="003178A0"/>
    <w:rsid w:val="00320E1B"/>
    <w:rsid w:val="00322386"/>
    <w:rsid w:val="00323EDE"/>
    <w:rsid w:val="003332E4"/>
    <w:rsid w:val="00341496"/>
    <w:rsid w:val="0034489E"/>
    <w:rsid w:val="00344D4B"/>
    <w:rsid w:val="0035757B"/>
    <w:rsid w:val="0036354F"/>
    <w:rsid w:val="003637E1"/>
    <w:rsid w:val="003639F7"/>
    <w:rsid w:val="00385C40"/>
    <w:rsid w:val="00387478"/>
    <w:rsid w:val="00392B64"/>
    <w:rsid w:val="00396A7F"/>
    <w:rsid w:val="003A3B92"/>
    <w:rsid w:val="003A3F92"/>
    <w:rsid w:val="003B3CA3"/>
    <w:rsid w:val="003B572E"/>
    <w:rsid w:val="003C265E"/>
    <w:rsid w:val="003C3463"/>
    <w:rsid w:val="003C4698"/>
    <w:rsid w:val="003C5DB0"/>
    <w:rsid w:val="003C7E00"/>
    <w:rsid w:val="003D2A80"/>
    <w:rsid w:val="003D3E8E"/>
    <w:rsid w:val="003D4691"/>
    <w:rsid w:val="003D7048"/>
    <w:rsid w:val="003E2143"/>
    <w:rsid w:val="003E7855"/>
    <w:rsid w:val="003F3FD3"/>
    <w:rsid w:val="003F4186"/>
    <w:rsid w:val="00401BF5"/>
    <w:rsid w:val="00403ED7"/>
    <w:rsid w:val="004047B5"/>
    <w:rsid w:val="0040505C"/>
    <w:rsid w:val="0040517D"/>
    <w:rsid w:val="00405413"/>
    <w:rsid w:val="00406CCB"/>
    <w:rsid w:val="00412E2E"/>
    <w:rsid w:val="00412EE6"/>
    <w:rsid w:val="0041387F"/>
    <w:rsid w:val="0042196E"/>
    <w:rsid w:val="00423528"/>
    <w:rsid w:val="00424ED7"/>
    <w:rsid w:val="00431C1B"/>
    <w:rsid w:val="004362A0"/>
    <w:rsid w:val="00440CE9"/>
    <w:rsid w:val="00441224"/>
    <w:rsid w:val="004419CA"/>
    <w:rsid w:val="00442492"/>
    <w:rsid w:val="00445027"/>
    <w:rsid w:val="00446F93"/>
    <w:rsid w:val="00447EC6"/>
    <w:rsid w:val="00454D57"/>
    <w:rsid w:val="0045513F"/>
    <w:rsid w:val="00457DF9"/>
    <w:rsid w:val="0046020E"/>
    <w:rsid w:val="00466EE5"/>
    <w:rsid w:val="0046774D"/>
    <w:rsid w:val="00467B58"/>
    <w:rsid w:val="00471F9D"/>
    <w:rsid w:val="0047388B"/>
    <w:rsid w:val="00486F5B"/>
    <w:rsid w:val="0048725C"/>
    <w:rsid w:val="00492364"/>
    <w:rsid w:val="00492DD2"/>
    <w:rsid w:val="00493A81"/>
    <w:rsid w:val="00493E9A"/>
    <w:rsid w:val="004958BF"/>
    <w:rsid w:val="004A384B"/>
    <w:rsid w:val="004A5176"/>
    <w:rsid w:val="004B5351"/>
    <w:rsid w:val="004B6E88"/>
    <w:rsid w:val="004C0D8C"/>
    <w:rsid w:val="004C115C"/>
    <w:rsid w:val="004C4A06"/>
    <w:rsid w:val="004D2A71"/>
    <w:rsid w:val="004E0BBA"/>
    <w:rsid w:val="004E4703"/>
    <w:rsid w:val="004E5372"/>
    <w:rsid w:val="004E5BC0"/>
    <w:rsid w:val="004F10F4"/>
    <w:rsid w:val="004F4434"/>
    <w:rsid w:val="004F7E62"/>
    <w:rsid w:val="00500999"/>
    <w:rsid w:val="00500B82"/>
    <w:rsid w:val="00505394"/>
    <w:rsid w:val="00514EAD"/>
    <w:rsid w:val="00515BA5"/>
    <w:rsid w:val="005169A5"/>
    <w:rsid w:val="00525504"/>
    <w:rsid w:val="00527366"/>
    <w:rsid w:val="00537A45"/>
    <w:rsid w:val="005400E2"/>
    <w:rsid w:val="00540302"/>
    <w:rsid w:val="0054416B"/>
    <w:rsid w:val="00546ECC"/>
    <w:rsid w:val="00550025"/>
    <w:rsid w:val="00554549"/>
    <w:rsid w:val="00560A5F"/>
    <w:rsid w:val="00561D58"/>
    <w:rsid w:val="005634FE"/>
    <w:rsid w:val="0057058A"/>
    <w:rsid w:val="00573D05"/>
    <w:rsid w:val="00581302"/>
    <w:rsid w:val="00582BFE"/>
    <w:rsid w:val="005867AE"/>
    <w:rsid w:val="00586C72"/>
    <w:rsid w:val="00590E44"/>
    <w:rsid w:val="005912E2"/>
    <w:rsid w:val="00594094"/>
    <w:rsid w:val="005955CB"/>
    <w:rsid w:val="00595AFF"/>
    <w:rsid w:val="005975FB"/>
    <w:rsid w:val="005A5E8D"/>
    <w:rsid w:val="005B463B"/>
    <w:rsid w:val="005B5335"/>
    <w:rsid w:val="005B6778"/>
    <w:rsid w:val="005C1D79"/>
    <w:rsid w:val="005C2BFF"/>
    <w:rsid w:val="005C4013"/>
    <w:rsid w:val="005C5413"/>
    <w:rsid w:val="005C770D"/>
    <w:rsid w:val="005D1547"/>
    <w:rsid w:val="005D17D4"/>
    <w:rsid w:val="005D2F7E"/>
    <w:rsid w:val="005D448E"/>
    <w:rsid w:val="005D48FE"/>
    <w:rsid w:val="005E0996"/>
    <w:rsid w:val="005E13E1"/>
    <w:rsid w:val="005E3890"/>
    <w:rsid w:val="005E4D3F"/>
    <w:rsid w:val="005F118B"/>
    <w:rsid w:val="005F54FB"/>
    <w:rsid w:val="005F59FD"/>
    <w:rsid w:val="005F6F10"/>
    <w:rsid w:val="005F7253"/>
    <w:rsid w:val="005F72BD"/>
    <w:rsid w:val="0060368B"/>
    <w:rsid w:val="0060468D"/>
    <w:rsid w:val="00606786"/>
    <w:rsid w:val="00611CF2"/>
    <w:rsid w:val="00612C96"/>
    <w:rsid w:val="00615602"/>
    <w:rsid w:val="00616746"/>
    <w:rsid w:val="00620C62"/>
    <w:rsid w:val="00621D67"/>
    <w:rsid w:val="006269AE"/>
    <w:rsid w:val="00627C43"/>
    <w:rsid w:val="00633ECC"/>
    <w:rsid w:val="00646536"/>
    <w:rsid w:val="0064675E"/>
    <w:rsid w:val="00646784"/>
    <w:rsid w:val="00657448"/>
    <w:rsid w:val="00661BFC"/>
    <w:rsid w:val="00664072"/>
    <w:rsid w:val="00674314"/>
    <w:rsid w:val="006746E5"/>
    <w:rsid w:val="006836DF"/>
    <w:rsid w:val="00691FB9"/>
    <w:rsid w:val="00695591"/>
    <w:rsid w:val="00697AE7"/>
    <w:rsid w:val="006A4B9A"/>
    <w:rsid w:val="006A5B45"/>
    <w:rsid w:val="006A71E6"/>
    <w:rsid w:val="006B0667"/>
    <w:rsid w:val="006B09F4"/>
    <w:rsid w:val="006B3EBB"/>
    <w:rsid w:val="006C07E9"/>
    <w:rsid w:val="006C2DC5"/>
    <w:rsid w:val="006D2E9A"/>
    <w:rsid w:val="006D3E28"/>
    <w:rsid w:val="006D4588"/>
    <w:rsid w:val="006D7391"/>
    <w:rsid w:val="006E30E1"/>
    <w:rsid w:val="006E7DE8"/>
    <w:rsid w:val="006F31E9"/>
    <w:rsid w:val="006F376E"/>
    <w:rsid w:val="006F5590"/>
    <w:rsid w:val="006F6B50"/>
    <w:rsid w:val="006F7182"/>
    <w:rsid w:val="0070047B"/>
    <w:rsid w:val="00701B5B"/>
    <w:rsid w:val="00706DCF"/>
    <w:rsid w:val="00711D4A"/>
    <w:rsid w:val="00711FF0"/>
    <w:rsid w:val="007161A9"/>
    <w:rsid w:val="007219C2"/>
    <w:rsid w:val="00723207"/>
    <w:rsid w:val="0072470F"/>
    <w:rsid w:val="007269B8"/>
    <w:rsid w:val="007352AA"/>
    <w:rsid w:val="007360F8"/>
    <w:rsid w:val="0074521E"/>
    <w:rsid w:val="0074726D"/>
    <w:rsid w:val="007539E9"/>
    <w:rsid w:val="00755A38"/>
    <w:rsid w:val="00756FA8"/>
    <w:rsid w:val="007571A0"/>
    <w:rsid w:val="0076080A"/>
    <w:rsid w:val="00762C3C"/>
    <w:rsid w:val="007658F6"/>
    <w:rsid w:val="00765D5D"/>
    <w:rsid w:val="007678A7"/>
    <w:rsid w:val="007704FC"/>
    <w:rsid w:val="00776C67"/>
    <w:rsid w:val="00777699"/>
    <w:rsid w:val="00780DBD"/>
    <w:rsid w:val="00782551"/>
    <w:rsid w:val="00783AA5"/>
    <w:rsid w:val="00792874"/>
    <w:rsid w:val="007A4128"/>
    <w:rsid w:val="007A5BCD"/>
    <w:rsid w:val="007B23B6"/>
    <w:rsid w:val="007B749A"/>
    <w:rsid w:val="007B7DC4"/>
    <w:rsid w:val="007C103E"/>
    <w:rsid w:val="007C1566"/>
    <w:rsid w:val="007C3540"/>
    <w:rsid w:val="007D2DB4"/>
    <w:rsid w:val="007D5FC8"/>
    <w:rsid w:val="007D7413"/>
    <w:rsid w:val="007D7B49"/>
    <w:rsid w:val="007E0C8F"/>
    <w:rsid w:val="007E10B2"/>
    <w:rsid w:val="007E5F16"/>
    <w:rsid w:val="007F1C12"/>
    <w:rsid w:val="007F2B0C"/>
    <w:rsid w:val="0080426C"/>
    <w:rsid w:val="0080713D"/>
    <w:rsid w:val="00810FEA"/>
    <w:rsid w:val="0081164D"/>
    <w:rsid w:val="00812F6F"/>
    <w:rsid w:val="0081434B"/>
    <w:rsid w:val="00817F98"/>
    <w:rsid w:val="00825D45"/>
    <w:rsid w:val="0082773D"/>
    <w:rsid w:val="0083075C"/>
    <w:rsid w:val="00834581"/>
    <w:rsid w:val="00842061"/>
    <w:rsid w:val="00842A88"/>
    <w:rsid w:val="00845037"/>
    <w:rsid w:val="008506C5"/>
    <w:rsid w:val="00852504"/>
    <w:rsid w:val="00856B24"/>
    <w:rsid w:val="00860FA5"/>
    <w:rsid w:val="00865A91"/>
    <w:rsid w:val="00866D9B"/>
    <w:rsid w:val="0087333E"/>
    <w:rsid w:val="00874ECF"/>
    <w:rsid w:val="00875509"/>
    <w:rsid w:val="0087580B"/>
    <w:rsid w:val="00883A71"/>
    <w:rsid w:val="008842AD"/>
    <w:rsid w:val="0088717A"/>
    <w:rsid w:val="00887F5D"/>
    <w:rsid w:val="008914CD"/>
    <w:rsid w:val="008A29E0"/>
    <w:rsid w:val="008A7590"/>
    <w:rsid w:val="008B04C7"/>
    <w:rsid w:val="008B07A9"/>
    <w:rsid w:val="008C108E"/>
    <w:rsid w:val="008C323D"/>
    <w:rsid w:val="008C36AD"/>
    <w:rsid w:val="008D02BF"/>
    <w:rsid w:val="008D0576"/>
    <w:rsid w:val="008D252C"/>
    <w:rsid w:val="008D3C11"/>
    <w:rsid w:val="008D4EC8"/>
    <w:rsid w:val="008D5145"/>
    <w:rsid w:val="008D5276"/>
    <w:rsid w:val="008D630C"/>
    <w:rsid w:val="008E0E44"/>
    <w:rsid w:val="008E6D89"/>
    <w:rsid w:val="008F3F87"/>
    <w:rsid w:val="00903B1F"/>
    <w:rsid w:val="00917916"/>
    <w:rsid w:val="00923462"/>
    <w:rsid w:val="00923CF6"/>
    <w:rsid w:val="009251B4"/>
    <w:rsid w:val="009274F2"/>
    <w:rsid w:val="00927878"/>
    <w:rsid w:val="009371DC"/>
    <w:rsid w:val="009465A3"/>
    <w:rsid w:val="00947CE1"/>
    <w:rsid w:val="0095259E"/>
    <w:rsid w:val="0095320A"/>
    <w:rsid w:val="00960872"/>
    <w:rsid w:val="009633B6"/>
    <w:rsid w:val="00963B9A"/>
    <w:rsid w:val="00963F21"/>
    <w:rsid w:val="00967063"/>
    <w:rsid w:val="00977539"/>
    <w:rsid w:val="0098158F"/>
    <w:rsid w:val="00981741"/>
    <w:rsid w:val="00981973"/>
    <w:rsid w:val="00982434"/>
    <w:rsid w:val="00984EEB"/>
    <w:rsid w:val="00991F73"/>
    <w:rsid w:val="00994F21"/>
    <w:rsid w:val="009A0137"/>
    <w:rsid w:val="009A03F0"/>
    <w:rsid w:val="009A59E8"/>
    <w:rsid w:val="009B10DC"/>
    <w:rsid w:val="009B2872"/>
    <w:rsid w:val="009C733C"/>
    <w:rsid w:val="009C7E06"/>
    <w:rsid w:val="009D48C3"/>
    <w:rsid w:val="009D73F7"/>
    <w:rsid w:val="009D745D"/>
    <w:rsid w:val="009D7AE4"/>
    <w:rsid w:val="009E141A"/>
    <w:rsid w:val="009E6DCD"/>
    <w:rsid w:val="009F2DA3"/>
    <w:rsid w:val="00A01ABD"/>
    <w:rsid w:val="00A01ECD"/>
    <w:rsid w:val="00A02DA0"/>
    <w:rsid w:val="00A04B77"/>
    <w:rsid w:val="00A05133"/>
    <w:rsid w:val="00A1231F"/>
    <w:rsid w:val="00A2137F"/>
    <w:rsid w:val="00A22F61"/>
    <w:rsid w:val="00A23DE1"/>
    <w:rsid w:val="00A2461C"/>
    <w:rsid w:val="00A26EED"/>
    <w:rsid w:val="00A3148E"/>
    <w:rsid w:val="00A314A3"/>
    <w:rsid w:val="00A32C0A"/>
    <w:rsid w:val="00A353D8"/>
    <w:rsid w:val="00A35FF2"/>
    <w:rsid w:val="00A37F61"/>
    <w:rsid w:val="00A41665"/>
    <w:rsid w:val="00A443D2"/>
    <w:rsid w:val="00A57C8C"/>
    <w:rsid w:val="00A60557"/>
    <w:rsid w:val="00A612D1"/>
    <w:rsid w:val="00A62379"/>
    <w:rsid w:val="00A62691"/>
    <w:rsid w:val="00A65BAE"/>
    <w:rsid w:val="00A71AEA"/>
    <w:rsid w:val="00A71E2C"/>
    <w:rsid w:val="00A72AA8"/>
    <w:rsid w:val="00A73AD8"/>
    <w:rsid w:val="00A81013"/>
    <w:rsid w:val="00A83275"/>
    <w:rsid w:val="00A86E2E"/>
    <w:rsid w:val="00A91EA6"/>
    <w:rsid w:val="00AA22BA"/>
    <w:rsid w:val="00AA7B52"/>
    <w:rsid w:val="00AB21AF"/>
    <w:rsid w:val="00AB2D68"/>
    <w:rsid w:val="00AC530C"/>
    <w:rsid w:val="00AC5E36"/>
    <w:rsid w:val="00AC7BDB"/>
    <w:rsid w:val="00AD17CC"/>
    <w:rsid w:val="00AD44E4"/>
    <w:rsid w:val="00AE20BD"/>
    <w:rsid w:val="00AE2871"/>
    <w:rsid w:val="00AE6A1E"/>
    <w:rsid w:val="00AF1413"/>
    <w:rsid w:val="00AF2711"/>
    <w:rsid w:val="00AF61C6"/>
    <w:rsid w:val="00AF6DDE"/>
    <w:rsid w:val="00B0112F"/>
    <w:rsid w:val="00B025FE"/>
    <w:rsid w:val="00B02D40"/>
    <w:rsid w:val="00B039BA"/>
    <w:rsid w:val="00B05447"/>
    <w:rsid w:val="00B068AD"/>
    <w:rsid w:val="00B0720A"/>
    <w:rsid w:val="00B122D8"/>
    <w:rsid w:val="00B12B3E"/>
    <w:rsid w:val="00B17967"/>
    <w:rsid w:val="00B179CB"/>
    <w:rsid w:val="00B25EE5"/>
    <w:rsid w:val="00B27A09"/>
    <w:rsid w:val="00B31199"/>
    <w:rsid w:val="00B35FE7"/>
    <w:rsid w:val="00B3684D"/>
    <w:rsid w:val="00B409E7"/>
    <w:rsid w:val="00B53033"/>
    <w:rsid w:val="00B60899"/>
    <w:rsid w:val="00B6162A"/>
    <w:rsid w:val="00B64AA6"/>
    <w:rsid w:val="00B672BD"/>
    <w:rsid w:val="00B75A52"/>
    <w:rsid w:val="00B75A87"/>
    <w:rsid w:val="00B75DB1"/>
    <w:rsid w:val="00B76C5E"/>
    <w:rsid w:val="00B81662"/>
    <w:rsid w:val="00B84651"/>
    <w:rsid w:val="00B87184"/>
    <w:rsid w:val="00B87682"/>
    <w:rsid w:val="00B878E6"/>
    <w:rsid w:val="00B95A11"/>
    <w:rsid w:val="00B97B38"/>
    <w:rsid w:val="00BA05A3"/>
    <w:rsid w:val="00BA281A"/>
    <w:rsid w:val="00BA4EA5"/>
    <w:rsid w:val="00BB0F14"/>
    <w:rsid w:val="00BB106D"/>
    <w:rsid w:val="00BB1C60"/>
    <w:rsid w:val="00BB4FC4"/>
    <w:rsid w:val="00BC1524"/>
    <w:rsid w:val="00BC5444"/>
    <w:rsid w:val="00BC7E58"/>
    <w:rsid w:val="00BD0160"/>
    <w:rsid w:val="00BD0FC4"/>
    <w:rsid w:val="00BD3EB8"/>
    <w:rsid w:val="00BD65F0"/>
    <w:rsid w:val="00BD6E23"/>
    <w:rsid w:val="00BD751E"/>
    <w:rsid w:val="00BE08D8"/>
    <w:rsid w:val="00BE1993"/>
    <w:rsid w:val="00BE2BAD"/>
    <w:rsid w:val="00BE601A"/>
    <w:rsid w:val="00BF0286"/>
    <w:rsid w:val="00BF1295"/>
    <w:rsid w:val="00BF27CE"/>
    <w:rsid w:val="00C0095C"/>
    <w:rsid w:val="00C00EC5"/>
    <w:rsid w:val="00C021A7"/>
    <w:rsid w:val="00C02466"/>
    <w:rsid w:val="00C07219"/>
    <w:rsid w:val="00C16FF6"/>
    <w:rsid w:val="00C325B6"/>
    <w:rsid w:val="00C34061"/>
    <w:rsid w:val="00C36E7E"/>
    <w:rsid w:val="00C4156D"/>
    <w:rsid w:val="00C45B61"/>
    <w:rsid w:val="00C54ED1"/>
    <w:rsid w:val="00C55978"/>
    <w:rsid w:val="00C56CD6"/>
    <w:rsid w:val="00C63B5D"/>
    <w:rsid w:val="00C65E95"/>
    <w:rsid w:val="00C66F9C"/>
    <w:rsid w:val="00C757BB"/>
    <w:rsid w:val="00C8703D"/>
    <w:rsid w:val="00C870BA"/>
    <w:rsid w:val="00C877C2"/>
    <w:rsid w:val="00C879A3"/>
    <w:rsid w:val="00C907CC"/>
    <w:rsid w:val="00C90C7E"/>
    <w:rsid w:val="00C944EF"/>
    <w:rsid w:val="00C94E11"/>
    <w:rsid w:val="00C9524D"/>
    <w:rsid w:val="00C97438"/>
    <w:rsid w:val="00C97529"/>
    <w:rsid w:val="00CA0FA3"/>
    <w:rsid w:val="00CA1312"/>
    <w:rsid w:val="00CA15A6"/>
    <w:rsid w:val="00CA2769"/>
    <w:rsid w:val="00CA548E"/>
    <w:rsid w:val="00CA7B1C"/>
    <w:rsid w:val="00CB1E03"/>
    <w:rsid w:val="00CC2617"/>
    <w:rsid w:val="00CC37E4"/>
    <w:rsid w:val="00CC4BC6"/>
    <w:rsid w:val="00CD5B16"/>
    <w:rsid w:val="00CD6BEF"/>
    <w:rsid w:val="00CD7F70"/>
    <w:rsid w:val="00CE3C66"/>
    <w:rsid w:val="00CE5AC1"/>
    <w:rsid w:val="00CE6317"/>
    <w:rsid w:val="00CE751B"/>
    <w:rsid w:val="00CF1676"/>
    <w:rsid w:val="00CF59D5"/>
    <w:rsid w:val="00CF7130"/>
    <w:rsid w:val="00CF7F75"/>
    <w:rsid w:val="00D05D89"/>
    <w:rsid w:val="00D11C1C"/>
    <w:rsid w:val="00D12E04"/>
    <w:rsid w:val="00D1552B"/>
    <w:rsid w:val="00D21147"/>
    <w:rsid w:val="00D212BA"/>
    <w:rsid w:val="00D26496"/>
    <w:rsid w:val="00D26FEC"/>
    <w:rsid w:val="00D27146"/>
    <w:rsid w:val="00D31ADB"/>
    <w:rsid w:val="00D33D3C"/>
    <w:rsid w:val="00D439E0"/>
    <w:rsid w:val="00D46F1A"/>
    <w:rsid w:val="00D50F68"/>
    <w:rsid w:val="00D529A9"/>
    <w:rsid w:val="00D53B05"/>
    <w:rsid w:val="00D57598"/>
    <w:rsid w:val="00D63583"/>
    <w:rsid w:val="00D72583"/>
    <w:rsid w:val="00D7385A"/>
    <w:rsid w:val="00D73B0B"/>
    <w:rsid w:val="00D81A44"/>
    <w:rsid w:val="00D831A1"/>
    <w:rsid w:val="00D8368B"/>
    <w:rsid w:val="00D865F5"/>
    <w:rsid w:val="00D906E6"/>
    <w:rsid w:val="00D91BAC"/>
    <w:rsid w:val="00D942DA"/>
    <w:rsid w:val="00D95A7E"/>
    <w:rsid w:val="00DA29CC"/>
    <w:rsid w:val="00DA557C"/>
    <w:rsid w:val="00DA66DD"/>
    <w:rsid w:val="00DB6557"/>
    <w:rsid w:val="00DC1351"/>
    <w:rsid w:val="00DC1B97"/>
    <w:rsid w:val="00DC3BDC"/>
    <w:rsid w:val="00DD1F2B"/>
    <w:rsid w:val="00DD2CD9"/>
    <w:rsid w:val="00DD697F"/>
    <w:rsid w:val="00DE178E"/>
    <w:rsid w:val="00DE2BB7"/>
    <w:rsid w:val="00DE631F"/>
    <w:rsid w:val="00DE6C24"/>
    <w:rsid w:val="00DF399E"/>
    <w:rsid w:val="00DF4E68"/>
    <w:rsid w:val="00E009CB"/>
    <w:rsid w:val="00E06BB3"/>
    <w:rsid w:val="00E1420B"/>
    <w:rsid w:val="00E355E3"/>
    <w:rsid w:val="00E35D19"/>
    <w:rsid w:val="00E37DF4"/>
    <w:rsid w:val="00E4145D"/>
    <w:rsid w:val="00E43A4F"/>
    <w:rsid w:val="00E522DB"/>
    <w:rsid w:val="00E53FA0"/>
    <w:rsid w:val="00E54CBE"/>
    <w:rsid w:val="00E54CDA"/>
    <w:rsid w:val="00E6080D"/>
    <w:rsid w:val="00E6182B"/>
    <w:rsid w:val="00E644C3"/>
    <w:rsid w:val="00E70D3A"/>
    <w:rsid w:val="00E71941"/>
    <w:rsid w:val="00E74F3F"/>
    <w:rsid w:val="00E863CF"/>
    <w:rsid w:val="00E8729E"/>
    <w:rsid w:val="00E914F2"/>
    <w:rsid w:val="00E94B12"/>
    <w:rsid w:val="00E97CBD"/>
    <w:rsid w:val="00EA0799"/>
    <w:rsid w:val="00EA2637"/>
    <w:rsid w:val="00EA2987"/>
    <w:rsid w:val="00EA2CE1"/>
    <w:rsid w:val="00EA399D"/>
    <w:rsid w:val="00EA483C"/>
    <w:rsid w:val="00EA510F"/>
    <w:rsid w:val="00EA6E92"/>
    <w:rsid w:val="00EB5BF9"/>
    <w:rsid w:val="00EB61E2"/>
    <w:rsid w:val="00EC2A2A"/>
    <w:rsid w:val="00ED0D35"/>
    <w:rsid w:val="00EE1F82"/>
    <w:rsid w:val="00EE44D4"/>
    <w:rsid w:val="00EE7D2B"/>
    <w:rsid w:val="00EF004D"/>
    <w:rsid w:val="00F02716"/>
    <w:rsid w:val="00F02E39"/>
    <w:rsid w:val="00F04628"/>
    <w:rsid w:val="00F05F2D"/>
    <w:rsid w:val="00F0683E"/>
    <w:rsid w:val="00F06E4B"/>
    <w:rsid w:val="00F105B4"/>
    <w:rsid w:val="00F1183F"/>
    <w:rsid w:val="00F140DF"/>
    <w:rsid w:val="00F162E9"/>
    <w:rsid w:val="00F168ED"/>
    <w:rsid w:val="00F20237"/>
    <w:rsid w:val="00F21EF7"/>
    <w:rsid w:val="00F21F9A"/>
    <w:rsid w:val="00F224F1"/>
    <w:rsid w:val="00F25603"/>
    <w:rsid w:val="00F2570F"/>
    <w:rsid w:val="00F2782A"/>
    <w:rsid w:val="00F31868"/>
    <w:rsid w:val="00F35627"/>
    <w:rsid w:val="00F3742B"/>
    <w:rsid w:val="00F44BE6"/>
    <w:rsid w:val="00F53AF3"/>
    <w:rsid w:val="00F54167"/>
    <w:rsid w:val="00F562DD"/>
    <w:rsid w:val="00F60CF9"/>
    <w:rsid w:val="00F70C7B"/>
    <w:rsid w:val="00F71A9D"/>
    <w:rsid w:val="00F74A5A"/>
    <w:rsid w:val="00F87A1B"/>
    <w:rsid w:val="00F91B62"/>
    <w:rsid w:val="00F92301"/>
    <w:rsid w:val="00F93A2A"/>
    <w:rsid w:val="00F93FB5"/>
    <w:rsid w:val="00F95B93"/>
    <w:rsid w:val="00F96E79"/>
    <w:rsid w:val="00FA2CD1"/>
    <w:rsid w:val="00FA76FC"/>
    <w:rsid w:val="00FA7852"/>
    <w:rsid w:val="00FB14C1"/>
    <w:rsid w:val="00FB2211"/>
    <w:rsid w:val="00FB34AC"/>
    <w:rsid w:val="00FB36B2"/>
    <w:rsid w:val="00FB41F7"/>
    <w:rsid w:val="00FB6F90"/>
    <w:rsid w:val="00FB72E6"/>
    <w:rsid w:val="00FC5BA0"/>
    <w:rsid w:val="00FD261B"/>
    <w:rsid w:val="00FD5317"/>
    <w:rsid w:val="00FD5735"/>
    <w:rsid w:val="00FD73D8"/>
    <w:rsid w:val="00FE1F3E"/>
    <w:rsid w:val="00FE3084"/>
    <w:rsid w:val="00FE6859"/>
    <w:rsid w:val="00FF097F"/>
    <w:rsid w:val="00FF0CD6"/>
    <w:rsid w:val="00FF222E"/>
    <w:rsid w:val="00FF3763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41"/>
    <o:shapelayout v:ext="edit">
      <o:idmap v:ext="edit" data="1"/>
    </o:shapelayout>
  </w:shapeDefaults>
  <w:decimalSymbol w:val="."/>
  <w:listSeparator w:val=";"/>
  <w14:docId w14:val="55378F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23" Type="http://schemas.microsoft.com/office/2011/relationships/people" Target="people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schemas.openxmlformats.org/package/2006/metadata/core-properties"/>
    <ds:schemaRef ds:uri="http://schemas.microsoft.com/sharepoint/v3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6391692-67F3-42AB-AB5E-C134D9649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776F21AD.dotm</Template>
  <TotalTime>0</TotalTime>
  <Pages>2</Pages>
  <Words>506</Words>
  <Characters>3849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·</vt:lpstr>
    </vt:vector>
  </TitlesOfParts>
  <Company>Baumer Management Services AG</Company>
  <LinksUpToDate>false</LinksUpToDate>
  <CharactersWithSpaces>4347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·</dc:title>
  <dc:creator>Marofsky Nicole</dc:creator>
  <cp:lastModifiedBy>Jasmin Bucher</cp:lastModifiedBy>
  <cp:revision>9</cp:revision>
  <cp:lastPrinted>2018-11-13T13:52:00Z</cp:lastPrinted>
  <dcterms:created xsi:type="dcterms:W3CDTF">2018-10-12T16:37:00Z</dcterms:created>
  <dcterms:modified xsi:type="dcterms:W3CDTF">2018-11-13T13:52:00Z</dcterms:modified>
</cp:coreProperties>
</file>