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0FA5C3D2" w14:textId="77777777" w:rsidR="00E21749" w:rsidRPr="00154FC3" w:rsidRDefault="00E21749" w:rsidP="00E21749">
      <w:pPr>
        <w:pStyle w:val="BaumerFliesstext"/>
        <w:spacing w:line="360" w:lineRule="auto"/>
        <w:rPr>
          <w:b/>
          <w:bCs/>
          <w:iCs/>
          <w:sz w:val="28"/>
          <w:szCs w:val="28"/>
          <w:lang w:val="en-US"/>
        </w:rPr>
      </w:pPr>
      <w:r w:rsidRPr="00154FC3">
        <w:rPr>
          <w:b/>
          <w:bCs/>
          <w:iCs/>
          <w:sz w:val="28"/>
          <w:szCs w:val="28"/>
          <w:lang w:val="en-US"/>
        </w:rPr>
        <w:t xml:space="preserve">Quality all along the line </w:t>
      </w:r>
    </w:p>
    <w:p w14:paraId="6555F9FF" w14:textId="77777777" w:rsidR="00E21749" w:rsidRPr="00154FC3" w:rsidRDefault="00E21749" w:rsidP="00E21749">
      <w:pPr>
        <w:pStyle w:val="BaumerFliesstext"/>
        <w:spacing w:line="360" w:lineRule="auto"/>
        <w:rPr>
          <w:b/>
          <w:bCs/>
          <w:iCs/>
          <w:sz w:val="24"/>
          <w:szCs w:val="28"/>
          <w:lang w:val="en-US"/>
        </w:rPr>
      </w:pPr>
      <w:r w:rsidRPr="00154FC3">
        <w:rPr>
          <w:b/>
          <w:bCs/>
          <w:iCs/>
          <w:sz w:val="24"/>
          <w:szCs w:val="28"/>
          <w:lang w:val="en-US"/>
        </w:rPr>
        <w:t xml:space="preserve">OM70 laser distance sensors with line beam </w:t>
      </w:r>
      <w:r>
        <w:rPr>
          <w:b/>
          <w:bCs/>
          <w:iCs/>
          <w:sz w:val="24"/>
          <w:szCs w:val="28"/>
          <w:lang w:val="en-US"/>
        </w:rPr>
        <w:t>shape</w:t>
      </w:r>
      <w:r w:rsidRPr="00154FC3">
        <w:rPr>
          <w:b/>
          <w:bCs/>
          <w:iCs/>
          <w:sz w:val="24"/>
          <w:szCs w:val="28"/>
          <w:lang w:val="en-US"/>
        </w:rPr>
        <w:t xml:space="preserve"> ensure reliable and precise inline measurements even on structured surfaces</w:t>
      </w:r>
    </w:p>
    <w:p w14:paraId="2E649A02" w14:textId="77777777" w:rsidR="00E21749" w:rsidRPr="00154FC3" w:rsidRDefault="00E21749" w:rsidP="00E21749">
      <w:pPr>
        <w:jc w:val="right"/>
        <w:rPr>
          <w:lang w:val="en-US"/>
        </w:rPr>
      </w:pPr>
    </w:p>
    <w:p w14:paraId="6475078E" w14:textId="77777777" w:rsidR="00E21749" w:rsidRDefault="00E21749" w:rsidP="00E21749">
      <w:pPr>
        <w:autoSpaceDE w:val="0"/>
        <w:autoSpaceDN w:val="0"/>
        <w:adjustRightInd w:val="0"/>
        <w:spacing w:after="240" w:line="360" w:lineRule="auto"/>
        <w:rPr>
          <w:szCs w:val="20"/>
        </w:rPr>
      </w:pPr>
      <w:r>
        <w:rPr>
          <w:noProof/>
          <w:szCs w:val="20"/>
          <w:lang w:val="de-DE" w:eastAsia="zh-CN"/>
        </w:rPr>
        <w:drawing>
          <wp:inline distT="0" distB="0" distL="0" distR="0" wp14:anchorId="301F9BDE" wp14:editId="47AB6ED6">
            <wp:extent cx="2257872" cy="1655180"/>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OM70_Zchn-693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7872" cy="1655180"/>
                    </a:xfrm>
                    <a:prstGeom prst="rect">
                      <a:avLst/>
                    </a:prstGeom>
                  </pic:spPr>
                </pic:pic>
              </a:graphicData>
            </a:graphic>
          </wp:inline>
        </w:drawing>
      </w:r>
    </w:p>
    <w:p w14:paraId="78AFC1B4" w14:textId="00BDBE83" w:rsidR="00E21749" w:rsidRPr="00154FC3" w:rsidRDefault="00E21749" w:rsidP="00E21749">
      <w:pPr>
        <w:autoSpaceDE w:val="0"/>
        <w:autoSpaceDN w:val="0"/>
        <w:adjustRightInd w:val="0"/>
        <w:spacing w:after="240" w:line="360" w:lineRule="auto"/>
        <w:jc w:val="both"/>
        <w:rPr>
          <w:szCs w:val="20"/>
          <w:lang w:val="en-US"/>
        </w:rPr>
      </w:pPr>
      <w:r>
        <w:rPr>
          <w:szCs w:val="20"/>
          <w:lang w:val="en-US"/>
        </w:rPr>
        <w:t>(21</w:t>
      </w:r>
      <w:r w:rsidRPr="00154FC3">
        <w:rPr>
          <w:szCs w:val="20"/>
          <w:lang w:val="en-US"/>
        </w:rPr>
        <w:t xml:space="preserve">.08.2019) Precise, non-contact inline-measurements by optical distance sensors without process interruptions are vital in high-quality product manufacture. In measurements on demanding surfaces such as galvanized or brushed metal, the OM70 laser distance sensors with line beam </w:t>
      </w:r>
      <w:r>
        <w:rPr>
          <w:szCs w:val="20"/>
          <w:lang w:val="en-US"/>
        </w:rPr>
        <w:t>shape</w:t>
      </w:r>
      <w:r w:rsidRPr="00154FC3">
        <w:rPr>
          <w:szCs w:val="20"/>
          <w:lang w:val="en-US"/>
        </w:rPr>
        <w:t xml:space="preserve"> ensure the required reliability. On structured surfaces or colored edges, point laser measurements cause interference and deliver rather inconsistent and little reliable results. Particularly in the measuring focus, the OM70 laser distance sensors feature a very thin beam </w:t>
      </w:r>
      <w:r>
        <w:rPr>
          <w:szCs w:val="20"/>
          <w:lang w:val="en-US"/>
        </w:rPr>
        <w:t>shape</w:t>
      </w:r>
      <w:r w:rsidRPr="00154FC3">
        <w:rPr>
          <w:szCs w:val="20"/>
          <w:lang w:val="en-US"/>
        </w:rPr>
        <w:t xml:space="preserve"> allowing the sensor's receiving array to exploit the full information content. In this way, </w:t>
      </w:r>
      <w:r w:rsidR="005E0AC3">
        <w:rPr>
          <w:szCs w:val="20"/>
          <w:lang w:val="en-US"/>
        </w:rPr>
        <w:t xml:space="preserve">measuring </w:t>
      </w:r>
      <w:r w:rsidRPr="00154FC3">
        <w:rPr>
          <w:szCs w:val="20"/>
          <w:lang w:val="en-US"/>
        </w:rPr>
        <w:t xml:space="preserve">impairments by minor irregularities such as machining marks, tiny scratches or dents are minimized. </w:t>
      </w:r>
    </w:p>
    <w:p w14:paraId="09A6FE8B" w14:textId="36F67984" w:rsidR="00E21749" w:rsidRPr="00154FC3" w:rsidRDefault="00E21749" w:rsidP="00E21749">
      <w:pPr>
        <w:autoSpaceDE w:val="0"/>
        <w:autoSpaceDN w:val="0"/>
        <w:adjustRightInd w:val="0"/>
        <w:spacing w:after="240" w:line="360" w:lineRule="auto"/>
        <w:jc w:val="both"/>
        <w:rPr>
          <w:szCs w:val="20"/>
          <w:lang w:val="en-US"/>
        </w:rPr>
      </w:pPr>
      <w:r w:rsidRPr="00154FC3">
        <w:rPr>
          <w:szCs w:val="20"/>
          <w:lang w:val="en-US"/>
        </w:rPr>
        <w:lastRenderedPageBreak/>
        <w:t xml:space="preserve">Some application examples for the OM70 laser distance sensors with line beam </w:t>
      </w:r>
      <w:r>
        <w:rPr>
          <w:szCs w:val="20"/>
          <w:lang w:val="en-US"/>
        </w:rPr>
        <w:t>shape</w:t>
      </w:r>
      <w:r w:rsidRPr="00154FC3">
        <w:rPr>
          <w:szCs w:val="20"/>
          <w:lang w:val="en-US"/>
        </w:rPr>
        <w:t xml:space="preserve"> are height measurements towards brushed metal sheets (double sheet detection) or wooden surfaces. Six different measuring ranges from 30 to 1500 mm make OM70 the sensor to choose for most varied applications. For "quality all along the line", the OM70 high performance distance sensors with line beam </w:t>
      </w:r>
      <w:r>
        <w:rPr>
          <w:szCs w:val="20"/>
          <w:lang w:val="en-US"/>
        </w:rPr>
        <w:t>shape</w:t>
      </w:r>
      <w:r w:rsidRPr="00154FC3">
        <w:rPr>
          <w:szCs w:val="20"/>
          <w:lang w:val="en-US"/>
        </w:rPr>
        <w:t xml:space="preserve"> deliver precise and reproducible inline measurement results towards non-homogenous surfaces and cut down on reject rates and costs.</w:t>
      </w:r>
    </w:p>
    <w:p w14:paraId="667FE08D" w14:textId="77777777" w:rsidR="00E21749" w:rsidRPr="00154FC3" w:rsidRDefault="00E21749" w:rsidP="00E21749">
      <w:pPr>
        <w:autoSpaceDE w:val="0"/>
        <w:autoSpaceDN w:val="0"/>
        <w:adjustRightInd w:val="0"/>
        <w:spacing w:after="240" w:line="360" w:lineRule="auto"/>
        <w:jc w:val="both"/>
        <w:rPr>
          <w:szCs w:val="20"/>
          <w:lang w:val="en-US"/>
        </w:rPr>
      </w:pPr>
      <w:r w:rsidRPr="00154FC3">
        <w:rPr>
          <w:szCs w:val="20"/>
          <w:lang w:val="en-US"/>
        </w:rPr>
        <w:t xml:space="preserve">More information available at </w:t>
      </w:r>
      <w:hyperlink r:id="rId12" w:history="1">
        <w:r w:rsidRPr="00154FC3">
          <w:rPr>
            <w:rStyle w:val="Hyperlink"/>
            <w:szCs w:val="20"/>
            <w:lang w:val="en-US"/>
          </w:rPr>
          <w:t>www.baumer.com/om70</w:t>
        </w:r>
      </w:hyperlink>
    </w:p>
    <w:p w14:paraId="52D67B0E" w14:textId="77777777" w:rsidR="00E21749" w:rsidRPr="00154FC3" w:rsidRDefault="00E21749" w:rsidP="00E21749">
      <w:pPr>
        <w:pBdr>
          <w:bottom w:val="single" w:sz="4" w:space="1" w:color="auto"/>
        </w:pBdr>
        <w:rPr>
          <w:szCs w:val="20"/>
          <w:lang w:val="en-US"/>
        </w:rPr>
      </w:pPr>
    </w:p>
    <w:p w14:paraId="093BAF44" w14:textId="77777777" w:rsidR="00E21749" w:rsidRPr="00154FC3" w:rsidRDefault="00E21749" w:rsidP="00E21749">
      <w:pPr>
        <w:pStyle w:val="BaumerFliesstext"/>
        <w:tabs>
          <w:tab w:val="left" w:pos="3408"/>
        </w:tabs>
        <w:spacing w:before="120" w:line="360" w:lineRule="auto"/>
        <w:rPr>
          <w:iCs/>
          <w:szCs w:val="20"/>
          <w:lang w:val="en-US"/>
        </w:rPr>
      </w:pPr>
      <w:r w:rsidRPr="00154FC3">
        <w:rPr>
          <w:szCs w:val="20"/>
          <w:lang w:val="en-US"/>
        </w:rPr>
        <w:t>Photo: The fine laser line of OM70 high performance distance sensors ensures consistent and reliable measuring results on non-homogenous metal surfaces</w:t>
      </w:r>
    </w:p>
    <w:p w14:paraId="51BF7BC0" w14:textId="77777777" w:rsidR="00E21749" w:rsidRPr="00154FC3" w:rsidRDefault="00E21749" w:rsidP="00E21749">
      <w:pPr>
        <w:pStyle w:val="BaumerFliesstext"/>
        <w:tabs>
          <w:tab w:val="left" w:pos="3408"/>
        </w:tabs>
        <w:spacing w:before="120" w:line="360" w:lineRule="auto"/>
        <w:rPr>
          <w:iCs/>
          <w:szCs w:val="20"/>
          <w:lang w:val="en-US"/>
        </w:rPr>
      </w:pPr>
    </w:p>
    <w:p w14:paraId="39FB497F" w14:textId="6070A689" w:rsidR="00E21749" w:rsidRPr="00244D19" w:rsidRDefault="00E21749" w:rsidP="00E21749">
      <w:pPr>
        <w:pStyle w:val="BaumerFliesstext"/>
        <w:tabs>
          <w:tab w:val="left" w:pos="3408"/>
        </w:tabs>
        <w:spacing w:line="360" w:lineRule="auto"/>
        <w:rPr>
          <w:sz w:val="16"/>
          <w:szCs w:val="16"/>
          <w:lang w:val="en-US"/>
        </w:rPr>
      </w:pPr>
      <w:r w:rsidRPr="00154FC3">
        <w:rPr>
          <w:sz w:val="16"/>
          <w:szCs w:val="16"/>
          <w:lang w:val="en-US"/>
        </w:rPr>
        <w:t xml:space="preserve">Total characters (with spaces) approx. </w:t>
      </w:r>
      <w:r w:rsidR="00CC7794">
        <w:rPr>
          <w:sz w:val="16"/>
          <w:szCs w:val="16"/>
          <w:lang w:val="en-US"/>
        </w:rPr>
        <w:t>1.440</w:t>
      </w:r>
      <w:bookmarkStart w:id="0" w:name="_GoBack"/>
      <w:bookmarkEnd w:id="0"/>
    </w:p>
    <w:p w14:paraId="5E1E4B6F" w14:textId="783F5152" w:rsidR="00817F98" w:rsidRPr="005F4A03" w:rsidRDefault="00E21749" w:rsidP="00E21749">
      <w:pPr>
        <w:spacing w:line="360" w:lineRule="auto"/>
        <w:ind w:right="-2378"/>
        <w:rPr>
          <w:szCs w:val="20"/>
          <w:lang w:val="en-US"/>
        </w:rPr>
      </w:pPr>
      <w:r w:rsidRPr="00154FC3">
        <w:rPr>
          <w:sz w:val="16"/>
          <w:szCs w:val="16"/>
          <w:lang w:val="en-US"/>
        </w:rPr>
        <w:t xml:space="preserve">Text with illustration available for download at: </w:t>
      </w:r>
      <w:hyperlink r:id="rId13" w:history="1">
        <w:r w:rsidRPr="00154FC3">
          <w:rPr>
            <w:rStyle w:val="Hyperlink"/>
            <w:b/>
            <w:sz w:val="16"/>
            <w:szCs w:val="16"/>
            <w:lang w:val="en-US"/>
          </w:rPr>
          <w:t>www.baumer.com/press</w:t>
        </w:r>
      </w:hyperlink>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F4A03">
        <w:rPr>
          <w:b/>
          <w:kern w:val="20"/>
          <w:sz w:val="16"/>
          <w:szCs w:val="16"/>
          <w:lang w:val="en-US"/>
        </w:rPr>
        <w:t>Baumer</w:t>
      </w:r>
      <w:proofErr w:type="spellEnd"/>
      <w:r w:rsidRPr="005F4A03">
        <w:rPr>
          <w:b/>
          <w:kern w:val="20"/>
          <w:sz w:val="16"/>
          <w:szCs w:val="16"/>
          <w:lang w:val="en-US"/>
        </w:rPr>
        <w:t xml:space="preserve"> Group</w:t>
      </w:r>
    </w:p>
    <w:p w14:paraId="5E1E4B71" w14:textId="7DCA96B0"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 xml:space="preserve">The </w:t>
      </w:r>
      <w:proofErr w:type="spellStart"/>
      <w:r w:rsidRPr="005F4A03">
        <w:rPr>
          <w:kern w:val="20"/>
          <w:sz w:val="16"/>
          <w:szCs w:val="16"/>
          <w:lang w:val="en-US"/>
        </w:rPr>
        <w:t>Baumer</w:t>
      </w:r>
      <w:proofErr w:type="spellEnd"/>
      <w:r w:rsidRPr="005F4A03">
        <w:rPr>
          <w:kern w:val="20"/>
          <w:sz w:val="16"/>
          <w:szCs w:val="16"/>
          <w:lang w:val="en-US"/>
        </w:rPr>
        <w:t xml:space="preserve">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proofErr w:type="spellStart"/>
      <w:r w:rsidR="00B0150F" w:rsidRPr="005F4A03">
        <w:rPr>
          <w:kern w:val="20"/>
          <w:sz w:val="16"/>
          <w:szCs w:val="16"/>
          <w:lang w:val="en-US"/>
        </w:rPr>
        <w:t>Baumer</w:t>
      </w:r>
      <w:proofErr w:type="spellEnd"/>
      <w:r w:rsidR="00B0150F" w:rsidRPr="005F4A03">
        <w:rPr>
          <w:kern w:val="20"/>
          <w:sz w:val="16"/>
          <w:szCs w:val="16"/>
          <w:lang w:val="en-US"/>
        </w:rPr>
        <w:t xml:space="preserve">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C4C5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proofErr w:type="spellStart"/>
      <w:r w:rsidR="005A43C7" w:rsidRPr="005F4A03">
        <w:rPr>
          <w:kern w:val="20"/>
          <w:sz w:val="16"/>
          <w:szCs w:val="16"/>
          <w:lang w:val="en-US"/>
        </w:rPr>
        <w:t>Baumer</w:t>
      </w:r>
      <w:proofErr w:type="spellEnd"/>
      <w:r w:rsidR="005A43C7" w:rsidRPr="005F4A03">
        <w:rPr>
          <w:kern w:val="20"/>
          <w:sz w:val="16"/>
          <w:szCs w:val="16"/>
          <w:lang w:val="en-US"/>
        </w:rPr>
        <w:t xml:space="preserve">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EB44C0" w:rsidRPr="00244D19" w14:paraId="5E1E4B82" w14:textId="77777777" w:rsidTr="00D06A30">
        <w:tc>
          <w:tcPr>
            <w:tcW w:w="3369" w:type="dxa"/>
            <w:shd w:val="clear" w:color="auto" w:fill="auto"/>
          </w:tcPr>
          <w:p w14:paraId="65BAB43E" w14:textId="77777777" w:rsidR="00EB44C0" w:rsidRPr="00B02910" w:rsidRDefault="00EB44C0" w:rsidP="00454651">
            <w:pPr>
              <w:spacing w:line="240" w:lineRule="exact"/>
              <w:rPr>
                <w:b/>
                <w:bCs/>
                <w:sz w:val="16"/>
                <w:szCs w:val="16"/>
                <w:lang w:val="en-US"/>
              </w:rPr>
            </w:pPr>
            <w:r w:rsidRPr="00B02910">
              <w:rPr>
                <w:b/>
                <w:bCs/>
                <w:sz w:val="16"/>
                <w:szCs w:val="16"/>
                <w:lang w:val="en-US"/>
              </w:rPr>
              <w:t>Press contact:</w:t>
            </w:r>
          </w:p>
          <w:p w14:paraId="46A1AD60" w14:textId="77777777" w:rsidR="00EB44C0" w:rsidRPr="00B02910" w:rsidRDefault="00EB44C0" w:rsidP="00454651">
            <w:pPr>
              <w:spacing w:line="240" w:lineRule="exact"/>
              <w:rPr>
                <w:sz w:val="16"/>
                <w:szCs w:val="16"/>
                <w:lang w:val="en-US"/>
              </w:rPr>
            </w:pPr>
            <w:r w:rsidRPr="00B02910">
              <w:rPr>
                <w:sz w:val="16"/>
                <w:szCs w:val="16"/>
                <w:lang w:val="en-US"/>
              </w:rPr>
              <w:t>Andrea Memminger</w:t>
            </w:r>
            <w:r>
              <w:rPr>
                <w:sz w:val="16"/>
                <w:szCs w:val="16"/>
                <w:lang w:val="en-US"/>
              </w:rPr>
              <w:t>-Wäsch</w:t>
            </w:r>
          </w:p>
          <w:p w14:paraId="43852992" w14:textId="77777777" w:rsidR="00EB44C0" w:rsidRPr="00B02910" w:rsidRDefault="00EB44C0" w:rsidP="00454651">
            <w:pPr>
              <w:spacing w:line="240" w:lineRule="exact"/>
              <w:rPr>
                <w:sz w:val="16"/>
                <w:szCs w:val="16"/>
                <w:lang w:val="en-US"/>
              </w:rPr>
            </w:pPr>
            <w:proofErr w:type="spellStart"/>
            <w:r w:rsidRPr="00B02910">
              <w:rPr>
                <w:sz w:val="16"/>
                <w:szCs w:val="16"/>
                <w:lang w:val="en-US"/>
              </w:rPr>
              <w:t>Baumer</w:t>
            </w:r>
            <w:proofErr w:type="spellEnd"/>
            <w:r w:rsidRPr="00B02910">
              <w:rPr>
                <w:sz w:val="16"/>
                <w:szCs w:val="16"/>
                <w:lang w:val="en-US"/>
              </w:rPr>
              <w:t xml:space="preserve"> Group</w:t>
            </w:r>
          </w:p>
          <w:p w14:paraId="66989CE1" w14:textId="77777777" w:rsidR="00EB44C0" w:rsidRPr="0008493E" w:rsidRDefault="00EB44C0" w:rsidP="00454651">
            <w:pPr>
              <w:spacing w:line="240" w:lineRule="exact"/>
              <w:rPr>
                <w:sz w:val="16"/>
                <w:szCs w:val="16"/>
              </w:rPr>
            </w:pPr>
            <w:r w:rsidRPr="0008493E">
              <w:rPr>
                <w:sz w:val="16"/>
                <w:szCs w:val="16"/>
              </w:rPr>
              <w:lastRenderedPageBreak/>
              <w:t>Phone +41 (0)52 728 11 22</w:t>
            </w:r>
          </w:p>
          <w:p w14:paraId="07C75196" w14:textId="77777777" w:rsidR="00EB44C0" w:rsidRPr="0008493E" w:rsidRDefault="00EB44C0" w:rsidP="00454651">
            <w:pPr>
              <w:spacing w:line="240" w:lineRule="exact"/>
              <w:rPr>
                <w:sz w:val="16"/>
                <w:szCs w:val="16"/>
              </w:rPr>
            </w:pPr>
            <w:r w:rsidRPr="0008493E">
              <w:rPr>
                <w:sz w:val="16"/>
                <w:szCs w:val="16"/>
              </w:rPr>
              <w:t>Fax     +41 (0)52 728 11 44</w:t>
            </w:r>
          </w:p>
          <w:p w14:paraId="0491A5E9" w14:textId="77777777" w:rsidR="00EB44C0" w:rsidRDefault="00EB44C0" w:rsidP="00454651">
            <w:pPr>
              <w:spacing w:line="240" w:lineRule="exact"/>
              <w:rPr>
                <w:sz w:val="16"/>
                <w:szCs w:val="16"/>
              </w:rPr>
            </w:pPr>
            <w:r>
              <w:rPr>
                <w:sz w:val="16"/>
                <w:szCs w:val="16"/>
              </w:rPr>
              <w:t>amemminger-w</w:t>
            </w:r>
            <w:r w:rsidRPr="006535F6">
              <w:rPr>
                <w:sz w:val="16"/>
                <w:szCs w:val="16"/>
              </w:rPr>
              <w:t>aesch@baumer.com</w:t>
            </w:r>
          </w:p>
          <w:p w14:paraId="5E1E4B7B" w14:textId="62969AE2"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14:paraId="6A04C00C" w14:textId="77777777" w:rsidR="00EB44C0" w:rsidRPr="00B02910" w:rsidRDefault="00EB44C0" w:rsidP="00454651">
            <w:pPr>
              <w:spacing w:line="240" w:lineRule="exact"/>
              <w:rPr>
                <w:b/>
                <w:bCs/>
                <w:sz w:val="16"/>
                <w:szCs w:val="16"/>
                <w:lang w:val="en-US"/>
              </w:rPr>
            </w:pPr>
            <w:r w:rsidRPr="00B02910">
              <w:rPr>
                <w:b/>
                <w:bCs/>
                <w:sz w:val="16"/>
                <w:szCs w:val="16"/>
                <w:lang w:val="en-US"/>
              </w:rPr>
              <w:lastRenderedPageBreak/>
              <w:t>Company contact global:</w:t>
            </w:r>
          </w:p>
          <w:p w14:paraId="53486F0A" w14:textId="77777777" w:rsidR="00EB44C0" w:rsidRPr="00B02910" w:rsidRDefault="00EB44C0" w:rsidP="00454651">
            <w:pPr>
              <w:spacing w:line="240" w:lineRule="exact"/>
              <w:rPr>
                <w:sz w:val="16"/>
                <w:szCs w:val="16"/>
                <w:lang w:val="en-US"/>
              </w:rPr>
            </w:pPr>
            <w:proofErr w:type="spellStart"/>
            <w:r w:rsidRPr="00B02910">
              <w:rPr>
                <w:sz w:val="16"/>
                <w:szCs w:val="16"/>
                <w:lang w:val="en-US"/>
              </w:rPr>
              <w:t>Baumer</w:t>
            </w:r>
            <w:proofErr w:type="spellEnd"/>
            <w:r w:rsidRPr="00B02910">
              <w:rPr>
                <w:sz w:val="16"/>
                <w:szCs w:val="16"/>
                <w:lang w:val="en-US"/>
              </w:rPr>
              <w:t xml:space="preserve"> Group</w:t>
            </w:r>
          </w:p>
          <w:p w14:paraId="1CD8B4F1" w14:textId="77777777" w:rsidR="00EB44C0" w:rsidRPr="00B02910" w:rsidRDefault="00EB44C0" w:rsidP="00454651">
            <w:pPr>
              <w:spacing w:line="240" w:lineRule="exact"/>
              <w:rPr>
                <w:sz w:val="16"/>
                <w:szCs w:val="16"/>
                <w:lang w:val="en-US"/>
              </w:rPr>
            </w:pPr>
            <w:r w:rsidRPr="00B02910">
              <w:rPr>
                <w:sz w:val="16"/>
                <w:szCs w:val="16"/>
                <w:lang w:val="en-US"/>
              </w:rPr>
              <w:t>Phone +41 (0)52 728 11 22</w:t>
            </w:r>
          </w:p>
          <w:p w14:paraId="40A24104" w14:textId="77777777" w:rsidR="00EB44C0" w:rsidRPr="00F02860" w:rsidRDefault="00EB44C0" w:rsidP="00454651">
            <w:pPr>
              <w:spacing w:line="240" w:lineRule="exact"/>
              <w:rPr>
                <w:sz w:val="16"/>
                <w:szCs w:val="16"/>
                <w:lang w:val="fr-CH"/>
              </w:rPr>
            </w:pPr>
            <w:r w:rsidRPr="00F02860">
              <w:rPr>
                <w:sz w:val="16"/>
                <w:szCs w:val="16"/>
                <w:lang w:val="fr-CH"/>
              </w:rPr>
              <w:lastRenderedPageBreak/>
              <w:t>Fax +41 (0)52 728 11 44</w:t>
            </w:r>
            <w:r w:rsidRPr="00F02860">
              <w:rPr>
                <w:sz w:val="16"/>
                <w:szCs w:val="16"/>
                <w:lang w:val="fr-CH"/>
              </w:rPr>
              <w:tab/>
            </w:r>
          </w:p>
          <w:p w14:paraId="2BA50A86" w14:textId="77777777"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5E1E4B81" w14:textId="759188E0" w:rsidR="00EB44C0" w:rsidRPr="006B01FF" w:rsidRDefault="00CC7794" w:rsidP="00D06A30">
            <w:pPr>
              <w:spacing w:line="240" w:lineRule="exact"/>
              <w:rPr>
                <w:b/>
                <w:sz w:val="16"/>
                <w:szCs w:val="16"/>
                <w:lang w:val="fr-FR"/>
              </w:rPr>
            </w:pPr>
            <w:hyperlink r:id="rId15" w:history="1">
              <w:r w:rsidR="00EB44C0" w:rsidRPr="00F02860">
                <w:rPr>
                  <w:rStyle w:val="Hyperlink"/>
                  <w:color w:val="auto"/>
                  <w:sz w:val="16"/>
                  <w:szCs w:val="16"/>
                  <w:u w:val="none"/>
                  <w:lang w:val="fr-CH"/>
                </w:rPr>
                <w:t>www.baumer.com</w:t>
              </w:r>
            </w:hyperlink>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8C" w14:textId="3B0EE633" w:rsidR="00B068AD" w:rsidRDefault="00B068AD">
    <w:pPr>
      <w:pStyle w:val="Fuzeile"/>
    </w:pPr>
    <w:r>
      <w:fldChar w:fldCharType="begin"/>
    </w:r>
    <w:r>
      <w:instrText xml:space="preserve"> SAVEDATE \@ "dd.MM.yyyy" \* MERGEFORMAT </w:instrText>
    </w:r>
    <w:r>
      <w:fldChar w:fldCharType="separate"/>
    </w:r>
    <w:ins w:id="1" w:author="Frick Christina" w:date="2019-09-02T08:18:00Z">
      <w:r w:rsidR="00011F39">
        <w:rPr>
          <w:noProof/>
        </w:rPr>
        <w:t>30.08.2019</w:t>
      </w:r>
    </w:ins>
    <w:del w:id="2" w:author="Frick Christina" w:date="2019-09-02T08:18:00Z">
      <w:r w:rsidR="000D7803" w:rsidDel="00011F39">
        <w:rPr>
          <w:noProof/>
        </w:rPr>
        <w:delText>22.08.2019</w:delText>
      </w:r>
    </w:del>
    <w:r>
      <w:fldChar w:fldCharType="end"/>
    </w:r>
    <w:r>
      <w:t>/</w:t>
    </w:r>
    <w:proofErr w:type="spellStart"/>
    <w:r w:rsidR="005E0AC3">
      <w:fldChar w:fldCharType="begin"/>
    </w:r>
    <w:r w:rsidR="005E0AC3">
      <w:instrText xml:space="preserve"> AUTHOR  \* MERGEFORMAT </w:instrText>
    </w:r>
    <w:r w:rsidR="005E0AC3">
      <w:fldChar w:fldCharType="separate"/>
    </w:r>
    <w:r w:rsidR="002551A0">
      <w:rPr>
        <w:noProof/>
      </w:rPr>
      <w:t>Diepenbrock</w:t>
    </w:r>
    <w:proofErr w:type="spellEnd"/>
    <w:r w:rsidR="002551A0">
      <w:rPr>
        <w:noProof/>
      </w:rPr>
      <w:t xml:space="preserve"> Stefan</w:t>
    </w:r>
    <w:r w:rsidR="005E0AC3">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2F54F3F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C7794">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C7794">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92" w14:textId="40F2D4B0" w:rsidR="00B068AD" w:rsidRDefault="00B068AD">
    <w:pPr>
      <w:pStyle w:val="Fuzeile"/>
    </w:pPr>
    <w:r>
      <w:fldChar w:fldCharType="begin"/>
    </w:r>
    <w:r>
      <w:instrText xml:space="preserve"> SAVEDATE \@ "dd.MM.yyyy" \* MERGEFORMAT </w:instrText>
    </w:r>
    <w:r>
      <w:fldChar w:fldCharType="separate"/>
    </w:r>
    <w:ins w:id="3" w:author="Frick Christina" w:date="2019-09-02T08:18:00Z">
      <w:r w:rsidR="00011F39">
        <w:rPr>
          <w:noProof/>
        </w:rPr>
        <w:t>30.08.2019</w:t>
      </w:r>
    </w:ins>
    <w:del w:id="4" w:author="Frick Christina" w:date="2019-09-02T08:18:00Z">
      <w:r w:rsidR="000D7803" w:rsidDel="00011F39">
        <w:rPr>
          <w:noProof/>
        </w:rPr>
        <w:delText>22.08.2019</w:delText>
      </w:r>
    </w:del>
    <w:r>
      <w:fldChar w:fldCharType="end"/>
    </w:r>
    <w:r>
      <w:t>/</w:t>
    </w:r>
    <w:proofErr w:type="spellStart"/>
    <w:r w:rsidR="005E0AC3">
      <w:fldChar w:fldCharType="begin"/>
    </w:r>
    <w:r w:rsidR="005E0AC3">
      <w:instrText xml:space="preserve"> AUTHOR  \* MERGEFORMAT </w:instrText>
    </w:r>
    <w:r w:rsidR="005E0AC3">
      <w:fldChar w:fldCharType="separate"/>
    </w:r>
    <w:r w:rsidR="002551A0">
      <w:rPr>
        <w:noProof/>
      </w:rPr>
      <w:t>Diepenbrock</w:t>
    </w:r>
    <w:proofErr w:type="spellEnd"/>
    <w:r w:rsidR="002551A0">
      <w:rPr>
        <w:noProof/>
      </w:rPr>
      <w:t xml:space="preserve"> Stefan</w:t>
    </w:r>
    <w:r w:rsidR="005E0AC3">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k Christina">
    <w15:presenceInfo w15:providerId="AD" w15:userId="S-1-5-21-4141077548-191378913-2012948378-30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1F39"/>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803"/>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4D19"/>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0AC3"/>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C4C50"/>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C779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1749"/>
    <w:rsid w:val="00E355E3"/>
    <w:rsid w:val="00E35D19"/>
    <w:rsid w:val="00E43A4F"/>
    <w:rsid w:val="00E644C3"/>
    <w:rsid w:val="00E71941"/>
    <w:rsid w:val="00E74F3F"/>
    <w:rsid w:val="00E94B12"/>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5E1E4B61"/>
  <w15:docId w15:val="{CAA237CC-FB25-4296-858F-9612D05C6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baumer.com/om7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5e32bf0a-83ef-47de-be9e-841abb22fd07"/>
    <ds:schemaRef ds:uri="http://purl.org/dc/elements/1.1/"/>
    <ds:schemaRef ds:uri="http://schemas.microsoft.com/office/2006/metadata/properties"/>
    <ds:schemaRef ds:uri="98327c88-adbf-46b3-99b3-8284eea4c4a7"/>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CDCAB-0DC2-4B80-8935-97A54D270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76879D81.dotm</Template>
  <TotalTime>0</TotalTime>
  <Pages>2</Pages>
  <Words>403</Words>
  <Characters>2544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2942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Frick Christina</cp:lastModifiedBy>
  <cp:revision>3</cp:revision>
  <cp:lastPrinted>2015-02-06T10:33:00Z</cp:lastPrinted>
  <dcterms:created xsi:type="dcterms:W3CDTF">2019-09-02T06:40:00Z</dcterms:created>
  <dcterms:modified xsi:type="dcterms:W3CDTF">2019-09-02T06:40:00Z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