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92C8F" w14:textId="77777777" w:rsidR="008C108E" w:rsidRPr="009503B7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de-DE"/>
        </w:rPr>
      </w:pPr>
      <w:r w:rsidRPr="009503B7">
        <w:rPr>
          <w:sz w:val="44"/>
          <w:lang w:val="de-DE"/>
        </w:rPr>
        <w:t>Presse-Information</w:t>
      </w:r>
    </w:p>
    <w:p w14:paraId="149F249F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384CA3DB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25BB0A32" w14:textId="111FB2CA" w:rsidR="00247813" w:rsidRPr="00771483" w:rsidRDefault="002B07A4" w:rsidP="00010B67">
      <w:pPr>
        <w:pStyle w:val="BaumerFliesstext"/>
        <w:spacing w:before="240" w:line="360" w:lineRule="auto"/>
        <w:rPr>
          <w:rFonts w:cs="Arial"/>
          <w:b/>
          <w:bCs/>
          <w:iCs/>
          <w:sz w:val="28"/>
          <w:szCs w:val="28"/>
          <w:lang w:val="de-DE"/>
        </w:rPr>
      </w:pPr>
      <w:r>
        <w:rPr>
          <w:rFonts w:cs="Arial"/>
          <w:b/>
          <w:bCs/>
          <w:iCs/>
          <w:sz w:val="28"/>
          <w:szCs w:val="28"/>
          <w:lang w:val="de-DE"/>
        </w:rPr>
        <w:t>Standard-</w:t>
      </w:r>
      <w:r w:rsidR="00771483">
        <w:rPr>
          <w:rFonts w:cs="Arial"/>
          <w:b/>
          <w:bCs/>
          <w:iCs/>
          <w:sz w:val="28"/>
          <w:szCs w:val="28"/>
          <w:lang w:val="de-DE"/>
        </w:rPr>
        <w:t xml:space="preserve">Kraftsensoren von </w:t>
      </w:r>
      <w:proofErr w:type="spellStart"/>
      <w:r w:rsidR="00771483">
        <w:rPr>
          <w:rFonts w:cs="Arial"/>
          <w:b/>
          <w:bCs/>
          <w:iCs/>
          <w:sz w:val="28"/>
          <w:szCs w:val="28"/>
          <w:lang w:val="de-DE"/>
        </w:rPr>
        <w:t>Baumer</w:t>
      </w:r>
      <w:proofErr w:type="spellEnd"/>
      <w:r w:rsidR="00771483">
        <w:rPr>
          <w:rFonts w:cs="Arial"/>
          <w:b/>
          <w:bCs/>
          <w:iCs/>
          <w:sz w:val="28"/>
          <w:szCs w:val="28"/>
          <w:lang w:val="de-DE"/>
        </w:rPr>
        <w:t xml:space="preserve">: </w:t>
      </w:r>
      <w:r w:rsidR="00771483">
        <w:rPr>
          <w:rFonts w:cs="Arial"/>
          <w:b/>
          <w:bCs/>
          <w:iCs/>
          <w:sz w:val="28"/>
          <w:szCs w:val="28"/>
          <w:lang w:val="de-DE"/>
        </w:rPr>
        <w:br/>
      </w:r>
      <w:r w:rsidR="003C0593">
        <w:rPr>
          <w:rFonts w:cs="Arial"/>
          <w:b/>
          <w:bCs/>
          <w:iCs/>
          <w:sz w:val="28"/>
          <w:szCs w:val="28"/>
          <w:lang w:val="de-DE"/>
        </w:rPr>
        <w:t>Der passende Kraftsensor für jede</w:t>
      </w:r>
      <w:r w:rsidR="00771483">
        <w:rPr>
          <w:rFonts w:cs="Arial"/>
          <w:b/>
          <w:bCs/>
          <w:iCs/>
          <w:sz w:val="28"/>
          <w:szCs w:val="28"/>
          <w:lang w:val="de-DE"/>
        </w:rPr>
        <w:t xml:space="preserve"> Anwendung</w:t>
      </w:r>
      <w:r w:rsidR="00010B67">
        <w:rPr>
          <w:rFonts w:cs="Arial"/>
          <w:b/>
          <w:bCs/>
          <w:iCs/>
          <w:sz w:val="28"/>
          <w:szCs w:val="28"/>
          <w:lang w:val="de-DE"/>
        </w:rPr>
        <w:t xml:space="preserve"> </w:t>
      </w:r>
      <w:r w:rsidR="00010B67">
        <w:rPr>
          <w:rFonts w:cs="Arial"/>
          <w:b/>
          <w:bCs/>
          <w:iCs/>
          <w:sz w:val="28"/>
          <w:szCs w:val="28"/>
          <w:lang w:val="de-DE"/>
        </w:rPr>
        <w:br/>
      </w:r>
      <w:r w:rsidR="00810BB2">
        <w:rPr>
          <w:rFonts w:cs="Arial"/>
          <w:b/>
          <w:bCs/>
          <w:iCs/>
          <w:sz w:val="28"/>
          <w:szCs w:val="28"/>
          <w:lang w:val="de-DE"/>
        </w:rPr>
        <w:br/>
      </w:r>
    </w:p>
    <w:p w14:paraId="0B44F4A3" w14:textId="6D7DFB88" w:rsidR="008846FB" w:rsidRDefault="00630742" w:rsidP="003932B2">
      <w:pPr>
        <w:pStyle w:val="Kommentartext"/>
        <w:spacing w:after="240" w:line="360" w:lineRule="auto"/>
        <w:rPr>
          <w:lang w:val="de-D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 wp14:anchorId="5D8A0FA7" wp14:editId="45A16DE8">
            <wp:simplePos x="0" y="0"/>
            <wp:positionH relativeFrom="column">
              <wp:posOffset>3679132</wp:posOffset>
            </wp:positionH>
            <wp:positionV relativeFrom="paragraph">
              <wp:posOffset>56226</wp:posOffset>
            </wp:positionV>
            <wp:extent cx="2458288" cy="1802764"/>
            <wp:effectExtent l="0" t="0" r="0" b="7620"/>
            <wp:wrapSquare wrapText="bothSides"/>
            <wp:docPr id="9" name="Grafik 9" descr="Z:\MCO\Markt\Presse\Pressemappen\Pressemappen_Messen\Pressemappen_SPS\Pressemappe_SPS_19\Kraftsensorik\Baumer_Foto_Kraftsensor_8798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MCO\Markt\Presse\Pressemappen\Pressemappen_Messen\Pressemappen_SPS\Pressemappe_SPS_19\Kraftsensorik\Baumer_Foto_Kraftsensor_8798_P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288" cy="180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720ACA">
        <w:rPr>
          <w:lang w:val="de-DE"/>
        </w:rPr>
        <w:t>(</w:t>
      </w:r>
      <w:r>
        <w:rPr>
          <w:lang w:val="de-DE"/>
        </w:rPr>
        <w:t>13</w:t>
      </w:r>
      <w:r w:rsidR="00F168ED" w:rsidRPr="00720ACA">
        <w:rPr>
          <w:lang w:val="de-DE"/>
        </w:rPr>
        <w:t>.</w:t>
      </w:r>
      <w:r>
        <w:rPr>
          <w:lang w:val="de-DE"/>
        </w:rPr>
        <w:t>11</w:t>
      </w:r>
      <w:r w:rsidR="00F168ED" w:rsidRPr="00720ACA">
        <w:rPr>
          <w:lang w:val="de-DE"/>
        </w:rPr>
        <w:t>.</w:t>
      </w:r>
      <w:r>
        <w:rPr>
          <w:lang w:val="de-DE"/>
        </w:rPr>
        <w:t>2019</w:t>
      </w:r>
      <w:r w:rsidR="00D73B0B" w:rsidRPr="00720ACA">
        <w:rPr>
          <w:lang w:val="de-DE"/>
        </w:rPr>
        <w:t>)</w:t>
      </w:r>
      <w:r w:rsidR="00FF3BB6" w:rsidRPr="00720ACA">
        <w:rPr>
          <w:lang w:val="de-DE"/>
        </w:rPr>
        <w:t xml:space="preserve"> </w:t>
      </w:r>
      <w:r w:rsidR="00CC114B" w:rsidRPr="00720ACA">
        <w:rPr>
          <w:lang w:val="de-DE"/>
        </w:rPr>
        <w:t>Kraftsensoren sind wahre Multitalente</w:t>
      </w:r>
      <w:r w:rsidR="00493D34" w:rsidRPr="00720ACA">
        <w:rPr>
          <w:lang w:val="de-DE"/>
        </w:rPr>
        <w:t xml:space="preserve">: Sie überwachen </w:t>
      </w:r>
      <w:r w:rsidR="00CC114B" w:rsidRPr="00720ACA">
        <w:rPr>
          <w:lang w:val="de-DE"/>
        </w:rPr>
        <w:t xml:space="preserve">die Qualität in Fertigungsprozessen, </w:t>
      </w:r>
      <w:r w:rsidR="00493D34" w:rsidRPr="00720ACA">
        <w:rPr>
          <w:lang w:val="de-DE"/>
        </w:rPr>
        <w:t xml:space="preserve">reizen </w:t>
      </w:r>
      <w:r w:rsidR="00CC114B" w:rsidRPr="00720ACA">
        <w:rPr>
          <w:lang w:val="de-DE"/>
        </w:rPr>
        <w:t xml:space="preserve">die Leistung von </w:t>
      </w:r>
      <w:r w:rsidR="00493D34" w:rsidRPr="00720ACA">
        <w:rPr>
          <w:lang w:val="de-DE"/>
        </w:rPr>
        <w:t>Maschinen</w:t>
      </w:r>
      <w:r w:rsidR="00CC114B" w:rsidRPr="00720ACA">
        <w:rPr>
          <w:lang w:val="de-DE"/>
        </w:rPr>
        <w:t xml:space="preserve"> und Materialien besser aus oder </w:t>
      </w:r>
      <w:r w:rsidR="00493D34" w:rsidRPr="00720ACA">
        <w:rPr>
          <w:lang w:val="de-DE"/>
        </w:rPr>
        <w:t xml:space="preserve">helfen, </w:t>
      </w:r>
      <w:r w:rsidR="00CC114B" w:rsidRPr="00720ACA">
        <w:rPr>
          <w:lang w:val="de-DE"/>
        </w:rPr>
        <w:t>Wartungen zu vermeiden</w:t>
      </w:r>
      <w:r w:rsidR="00847EAD" w:rsidRPr="00720ACA">
        <w:rPr>
          <w:lang w:val="de-DE"/>
        </w:rPr>
        <w:t xml:space="preserve">. </w:t>
      </w:r>
      <w:r w:rsidR="00A469C9" w:rsidRPr="00720ACA">
        <w:rPr>
          <w:lang w:val="de-DE"/>
        </w:rPr>
        <w:t>Dabei ist hohe Flexibilität</w:t>
      </w:r>
      <w:r w:rsidR="001631B1">
        <w:rPr>
          <w:lang w:val="de-DE"/>
        </w:rPr>
        <w:t xml:space="preserve"> </w:t>
      </w:r>
      <w:r w:rsidR="00CF1EEF" w:rsidRPr="00720ACA">
        <w:rPr>
          <w:lang w:val="de-DE"/>
        </w:rPr>
        <w:t>durch</w:t>
      </w:r>
      <w:r w:rsidR="00A469C9" w:rsidRPr="00720ACA">
        <w:rPr>
          <w:lang w:val="de-DE"/>
        </w:rPr>
        <w:t xml:space="preserve"> ü</w:t>
      </w:r>
      <w:r w:rsidR="00CC114B" w:rsidRPr="00720ACA">
        <w:rPr>
          <w:lang w:val="de-DE"/>
        </w:rPr>
        <w:t xml:space="preserve">berlappende Kraftbereiche, standardisierte Gehäuse und einheitliche </w:t>
      </w:r>
      <w:proofErr w:type="spellStart"/>
      <w:r w:rsidR="00CC114B" w:rsidRPr="00720ACA">
        <w:rPr>
          <w:lang w:val="de-DE"/>
        </w:rPr>
        <w:t>Gewindegrö</w:t>
      </w:r>
      <w:r w:rsidR="006123E5" w:rsidRPr="00720ACA">
        <w:rPr>
          <w:lang w:val="de-DE"/>
        </w:rPr>
        <w:t>ss</w:t>
      </w:r>
      <w:r w:rsidR="00CC114B" w:rsidRPr="00720ACA">
        <w:rPr>
          <w:lang w:val="de-DE"/>
        </w:rPr>
        <w:t>en</w:t>
      </w:r>
      <w:proofErr w:type="spellEnd"/>
      <w:r w:rsidR="00CF1EEF" w:rsidRPr="00720ACA">
        <w:rPr>
          <w:lang w:val="de-DE"/>
        </w:rPr>
        <w:t xml:space="preserve"> gefragt</w:t>
      </w:r>
      <w:r w:rsidR="00CC114B" w:rsidRPr="00720ACA">
        <w:rPr>
          <w:lang w:val="de-DE"/>
        </w:rPr>
        <w:t xml:space="preserve">. </w:t>
      </w:r>
      <w:proofErr w:type="spellStart"/>
      <w:r w:rsidR="003C0593">
        <w:rPr>
          <w:lang w:val="de-DE"/>
        </w:rPr>
        <w:t>Massstäbe</w:t>
      </w:r>
      <w:proofErr w:type="spellEnd"/>
      <w:r w:rsidR="003C0593">
        <w:rPr>
          <w:lang w:val="de-DE"/>
        </w:rPr>
        <w:t xml:space="preserve"> setzt</w:t>
      </w:r>
      <w:r w:rsidR="00493D34">
        <w:rPr>
          <w:lang w:val="de-DE"/>
        </w:rPr>
        <w:t xml:space="preserve"> </w:t>
      </w:r>
      <w:proofErr w:type="spellStart"/>
      <w:r w:rsidR="00CC114B">
        <w:rPr>
          <w:lang w:val="de-DE"/>
        </w:rPr>
        <w:t>Baumer</w:t>
      </w:r>
      <w:proofErr w:type="spellEnd"/>
      <w:r w:rsidR="00493D34">
        <w:rPr>
          <w:lang w:val="de-DE"/>
        </w:rPr>
        <w:t xml:space="preserve"> </w:t>
      </w:r>
      <w:r w:rsidR="00384620">
        <w:rPr>
          <w:lang w:val="de-DE"/>
        </w:rPr>
        <w:t>mit seine</w:t>
      </w:r>
      <w:r w:rsidR="00A0342C">
        <w:rPr>
          <w:lang w:val="de-DE"/>
        </w:rPr>
        <w:t xml:space="preserve">n neuen </w:t>
      </w:r>
      <w:r>
        <w:rPr>
          <w:lang w:val="de-DE"/>
        </w:rPr>
        <w:t>S</w:t>
      </w:r>
      <w:r w:rsidR="00A0342C">
        <w:rPr>
          <w:lang w:val="de-DE"/>
        </w:rPr>
        <w:t>-Kraftsensoren</w:t>
      </w:r>
      <w:r w:rsidR="003932B2">
        <w:rPr>
          <w:lang w:val="de-DE"/>
        </w:rPr>
        <w:t>, d</w:t>
      </w:r>
      <w:r w:rsidR="00A0342C">
        <w:rPr>
          <w:lang w:val="de-DE"/>
        </w:rPr>
        <w:t>ie</w:t>
      </w:r>
      <w:r w:rsidR="003932B2">
        <w:rPr>
          <w:lang w:val="de-DE"/>
        </w:rPr>
        <w:t xml:space="preserve"> der Schweizer Sensorspezialist auf der Messe SPS 2019 zeigt</w:t>
      </w:r>
      <w:r w:rsidR="00CC114B">
        <w:rPr>
          <w:lang w:val="de-DE"/>
        </w:rPr>
        <w:t xml:space="preserve">: 44 unterschiedliche Sensoren in drei </w:t>
      </w:r>
      <w:proofErr w:type="spellStart"/>
      <w:r w:rsidR="00CC114B">
        <w:rPr>
          <w:lang w:val="de-DE"/>
        </w:rPr>
        <w:t>Grö</w:t>
      </w:r>
      <w:r w:rsidR="006123E5">
        <w:rPr>
          <w:lang w:val="de-DE"/>
        </w:rPr>
        <w:t>ss</w:t>
      </w:r>
      <w:r w:rsidR="00CC114B">
        <w:rPr>
          <w:lang w:val="de-DE"/>
        </w:rPr>
        <w:t>enklassen</w:t>
      </w:r>
      <w:proofErr w:type="spellEnd"/>
      <w:r w:rsidR="00CC114B">
        <w:rPr>
          <w:lang w:val="de-DE"/>
        </w:rPr>
        <w:t>, die Kräfte von 50 N bis 20.000 N abdecken</w:t>
      </w:r>
      <w:r w:rsidR="00A0342C">
        <w:rPr>
          <w:lang w:val="de-DE"/>
        </w:rPr>
        <w:t>. Das umfangreiche, clever abgestimmte Portfolio bietet für jede Art der Kraftmessung die richtige Lösung.</w:t>
      </w:r>
      <w:r w:rsidR="00493D34">
        <w:rPr>
          <w:lang w:val="de-DE"/>
        </w:rPr>
        <w:t xml:space="preserve"> </w:t>
      </w:r>
      <w:r w:rsidR="00384620">
        <w:rPr>
          <w:lang w:val="de-DE"/>
        </w:rPr>
        <w:t xml:space="preserve">Davon profitieren unter anderem die Konstrukteure neuer </w:t>
      </w:r>
      <w:r w:rsidR="00BD7D6D">
        <w:rPr>
          <w:lang w:val="de-DE"/>
        </w:rPr>
        <w:t>Maschine</w:t>
      </w:r>
      <w:r w:rsidR="00384620">
        <w:rPr>
          <w:lang w:val="de-DE"/>
        </w:rPr>
        <w:t>n</w:t>
      </w:r>
      <w:r w:rsidR="00BD7D6D">
        <w:rPr>
          <w:lang w:val="de-DE"/>
        </w:rPr>
        <w:t xml:space="preserve">, </w:t>
      </w:r>
      <w:r w:rsidR="00384620">
        <w:rPr>
          <w:lang w:val="de-DE"/>
        </w:rPr>
        <w:t>die zu Beginn noch nicht einschätzen können</w:t>
      </w:r>
      <w:r w:rsidR="00BD7D6D">
        <w:rPr>
          <w:lang w:val="de-DE"/>
        </w:rPr>
        <w:t xml:space="preserve">, welche Kräfte </w:t>
      </w:r>
      <w:r w:rsidR="00DF4844">
        <w:rPr>
          <w:lang w:val="de-DE"/>
        </w:rPr>
        <w:t>in ihrem Prozess</w:t>
      </w:r>
      <w:r w:rsidR="00A0342C">
        <w:rPr>
          <w:lang w:val="de-DE"/>
        </w:rPr>
        <w:t xml:space="preserve"> </w:t>
      </w:r>
      <w:r w:rsidR="003C0593">
        <w:rPr>
          <w:lang w:val="de-DE"/>
        </w:rPr>
        <w:t xml:space="preserve">genau </w:t>
      </w:r>
      <w:r w:rsidR="00BD7D6D">
        <w:rPr>
          <w:lang w:val="de-DE"/>
        </w:rPr>
        <w:t>auftreten</w:t>
      </w:r>
      <w:r w:rsidR="00384620">
        <w:rPr>
          <w:lang w:val="de-DE"/>
        </w:rPr>
        <w:t xml:space="preserve"> werden</w:t>
      </w:r>
      <w:r w:rsidR="00BD7D6D">
        <w:rPr>
          <w:lang w:val="de-DE"/>
        </w:rPr>
        <w:t xml:space="preserve">. </w:t>
      </w:r>
      <w:r w:rsidR="0011413D">
        <w:rPr>
          <w:lang w:val="de-DE"/>
        </w:rPr>
        <w:t>„</w:t>
      </w:r>
      <w:r w:rsidR="00BD7D6D">
        <w:rPr>
          <w:lang w:val="de-DE"/>
        </w:rPr>
        <w:t xml:space="preserve">Passt der Kraftbereich nicht, tauscht </w:t>
      </w:r>
      <w:r w:rsidR="002B07A4">
        <w:rPr>
          <w:lang w:val="de-DE"/>
        </w:rPr>
        <w:t>d</w:t>
      </w:r>
      <w:r w:rsidR="00BD7D6D">
        <w:rPr>
          <w:lang w:val="de-DE"/>
        </w:rPr>
        <w:t xml:space="preserve">er </w:t>
      </w:r>
      <w:r w:rsidR="002B07A4">
        <w:rPr>
          <w:lang w:val="de-DE"/>
        </w:rPr>
        <w:t xml:space="preserve">Konstrukteur </w:t>
      </w:r>
      <w:r w:rsidR="00384620">
        <w:rPr>
          <w:lang w:val="de-DE"/>
        </w:rPr>
        <w:t xml:space="preserve">den </w:t>
      </w:r>
      <w:proofErr w:type="spellStart"/>
      <w:r w:rsidR="00384620">
        <w:rPr>
          <w:lang w:val="de-DE"/>
        </w:rPr>
        <w:t>Baumer</w:t>
      </w:r>
      <w:proofErr w:type="spellEnd"/>
      <w:r w:rsidR="00384620">
        <w:rPr>
          <w:lang w:val="de-DE"/>
        </w:rPr>
        <w:t xml:space="preserve"> Sensor</w:t>
      </w:r>
      <w:r w:rsidR="00BD7D6D">
        <w:rPr>
          <w:lang w:val="de-DE"/>
        </w:rPr>
        <w:t xml:space="preserve"> </w:t>
      </w:r>
      <w:r w:rsidR="003C0593">
        <w:rPr>
          <w:lang w:val="de-DE"/>
        </w:rPr>
        <w:t>schnell und einfach</w:t>
      </w:r>
      <w:r w:rsidR="00BD7D6D">
        <w:rPr>
          <w:lang w:val="de-DE"/>
        </w:rPr>
        <w:t xml:space="preserve"> gegen einen anderen Sensor der gleichen Baureihe aus</w:t>
      </w:r>
      <w:r w:rsidR="00035D0F">
        <w:rPr>
          <w:lang w:val="de-DE"/>
        </w:rPr>
        <w:t xml:space="preserve">“, </w:t>
      </w:r>
      <w:r w:rsidR="00384620">
        <w:rPr>
          <w:lang w:val="de-DE"/>
        </w:rPr>
        <w:t>erläutert</w:t>
      </w:r>
      <w:r w:rsidR="00035D0F">
        <w:rPr>
          <w:lang w:val="de-DE"/>
        </w:rPr>
        <w:t xml:space="preserve"> </w:t>
      </w:r>
      <w:r w:rsidR="00A37B3F">
        <w:rPr>
          <w:lang w:val="de-DE"/>
        </w:rPr>
        <w:t>Steffen</w:t>
      </w:r>
      <w:r w:rsidR="00A37B3F" w:rsidRPr="00A37B3F">
        <w:rPr>
          <w:lang w:val="de-DE"/>
        </w:rPr>
        <w:t xml:space="preserve"> </w:t>
      </w:r>
      <w:r w:rsidR="00035D0F" w:rsidRPr="00A37B3F">
        <w:rPr>
          <w:lang w:val="de-DE"/>
        </w:rPr>
        <w:t>Schneider</w:t>
      </w:r>
      <w:r w:rsidR="00035D0F">
        <w:rPr>
          <w:lang w:val="de-DE"/>
        </w:rPr>
        <w:t xml:space="preserve">, Produktmanager für </w:t>
      </w:r>
      <w:r w:rsidR="00A37B3F">
        <w:rPr>
          <w:lang w:val="de-DE"/>
        </w:rPr>
        <w:t xml:space="preserve">Kraft- und Dehnungssensoren </w:t>
      </w:r>
      <w:r w:rsidR="00035D0F">
        <w:rPr>
          <w:lang w:val="de-DE"/>
        </w:rPr>
        <w:t xml:space="preserve">bei </w:t>
      </w:r>
      <w:proofErr w:type="spellStart"/>
      <w:r w:rsidR="00035D0F">
        <w:rPr>
          <w:lang w:val="de-DE"/>
        </w:rPr>
        <w:t>Baumer</w:t>
      </w:r>
      <w:proofErr w:type="spellEnd"/>
      <w:r w:rsidR="00035D0F">
        <w:rPr>
          <w:lang w:val="de-DE"/>
        </w:rPr>
        <w:t xml:space="preserve"> in Frauenfeld</w:t>
      </w:r>
      <w:r w:rsidR="00CB7D9C">
        <w:rPr>
          <w:lang w:val="de-DE"/>
        </w:rPr>
        <w:t xml:space="preserve"> in der</w:t>
      </w:r>
      <w:r w:rsidR="00035D0F">
        <w:rPr>
          <w:lang w:val="de-DE"/>
        </w:rPr>
        <w:t xml:space="preserve"> Schweiz</w:t>
      </w:r>
      <w:r w:rsidR="00182095">
        <w:rPr>
          <w:lang w:val="de-DE"/>
        </w:rPr>
        <w:t xml:space="preserve">. </w:t>
      </w:r>
    </w:p>
    <w:p w14:paraId="3C357C93" w14:textId="7E8D0E72" w:rsidR="008846FB" w:rsidRDefault="008846FB" w:rsidP="003932B2">
      <w:pPr>
        <w:pStyle w:val="Kommentartext"/>
        <w:spacing w:after="240" w:line="360" w:lineRule="auto"/>
        <w:rPr>
          <w:b/>
          <w:bCs/>
          <w:lang w:val="de-DE"/>
        </w:rPr>
      </w:pPr>
      <w:r w:rsidRPr="008846FB">
        <w:rPr>
          <w:b/>
          <w:bCs/>
          <w:lang w:val="de-DE"/>
        </w:rPr>
        <w:t xml:space="preserve">Drei Bauformen, </w:t>
      </w:r>
      <w:r w:rsidR="002B07A4">
        <w:rPr>
          <w:b/>
          <w:bCs/>
          <w:lang w:val="de-DE"/>
        </w:rPr>
        <w:t>viele</w:t>
      </w:r>
      <w:r w:rsidRPr="008846FB">
        <w:rPr>
          <w:b/>
          <w:bCs/>
          <w:lang w:val="de-DE"/>
        </w:rPr>
        <w:t xml:space="preserve"> Möglichkeiten</w:t>
      </w:r>
    </w:p>
    <w:p w14:paraId="2E91672A" w14:textId="02DA92E9" w:rsidR="00802C44" w:rsidRDefault="00BD7D6D" w:rsidP="003932B2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t xml:space="preserve">Das Standard-Portfolio der </w:t>
      </w:r>
      <w:proofErr w:type="spellStart"/>
      <w:r>
        <w:rPr>
          <w:lang w:val="de-DE"/>
        </w:rPr>
        <w:t>Baumer</w:t>
      </w:r>
      <w:proofErr w:type="spellEnd"/>
      <w:r>
        <w:rPr>
          <w:lang w:val="de-DE"/>
        </w:rPr>
        <w:t xml:space="preserve"> Kraftsensoren </w:t>
      </w:r>
      <w:r w:rsidR="000758FF">
        <w:rPr>
          <w:lang w:val="de-DE"/>
        </w:rPr>
        <w:t>umfasst</w:t>
      </w:r>
      <w:r>
        <w:rPr>
          <w:lang w:val="de-DE"/>
        </w:rPr>
        <w:t xml:space="preserve"> drei Bauformen</w:t>
      </w:r>
      <w:r w:rsidR="003C0593">
        <w:rPr>
          <w:lang w:val="de-DE"/>
        </w:rPr>
        <w:t xml:space="preserve">: </w:t>
      </w:r>
      <w:r w:rsidR="003C0593" w:rsidRPr="00DC33F4">
        <w:rPr>
          <w:lang w:val="de-DE"/>
        </w:rPr>
        <w:t xml:space="preserve">Button, Inline und </w:t>
      </w:r>
      <w:proofErr w:type="spellStart"/>
      <w:r w:rsidR="003C0593" w:rsidRPr="00DC33F4">
        <w:rPr>
          <w:lang w:val="de-DE"/>
        </w:rPr>
        <w:t>Screw</w:t>
      </w:r>
      <w:proofErr w:type="spellEnd"/>
      <w:r w:rsidR="003C0593" w:rsidRPr="00DC33F4">
        <w:rPr>
          <w:lang w:val="de-DE"/>
        </w:rPr>
        <w:t>-on</w:t>
      </w:r>
      <w:r w:rsidR="003C0593">
        <w:rPr>
          <w:lang w:val="de-DE"/>
        </w:rPr>
        <w:t>.</w:t>
      </w:r>
      <w:r w:rsidR="000758FF">
        <w:rPr>
          <w:lang w:val="de-DE"/>
        </w:rPr>
        <w:t xml:space="preserve"> Die </w:t>
      </w:r>
      <w:r w:rsidR="003C0593">
        <w:rPr>
          <w:lang w:val="de-DE"/>
        </w:rPr>
        <w:t xml:space="preserve">Button-Variante </w:t>
      </w:r>
      <w:r w:rsidR="000758FF">
        <w:rPr>
          <w:lang w:val="de-DE"/>
        </w:rPr>
        <w:t>misst Druckkräfte</w:t>
      </w:r>
      <w:r w:rsidR="00CF1EEF">
        <w:rPr>
          <w:lang w:val="de-DE"/>
        </w:rPr>
        <w:t xml:space="preserve"> und </w:t>
      </w:r>
      <w:r>
        <w:rPr>
          <w:lang w:val="de-DE"/>
        </w:rPr>
        <w:t xml:space="preserve">wird </w:t>
      </w:r>
      <w:r w:rsidRPr="00830E20">
        <w:rPr>
          <w:lang w:val="de-DE"/>
        </w:rPr>
        <w:t xml:space="preserve">einseitig angeschraubt. </w:t>
      </w:r>
      <w:r>
        <w:rPr>
          <w:lang w:val="de-DE"/>
        </w:rPr>
        <w:t>D</w:t>
      </w:r>
      <w:r w:rsidRPr="00830E20">
        <w:rPr>
          <w:lang w:val="de-DE"/>
        </w:rPr>
        <w:t xml:space="preserve">ie </w:t>
      </w:r>
      <w:r>
        <w:rPr>
          <w:lang w:val="de-DE"/>
        </w:rPr>
        <w:t>Inline-</w:t>
      </w:r>
      <w:r w:rsidR="003C0593">
        <w:rPr>
          <w:lang w:val="de-DE"/>
        </w:rPr>
        <w:t xml:space="preserve"> und </w:t>
      </w:r>
      <w:proofErr w:type="spellStart"/>
      <w:r w:rsidR="003C0593">
        <w:rPr>
          <w:lang w:val="de-DE"/>
        </w:rPr>
        <w:t>Screw</w:t>
      </w:r>
      <w:proofErr w:type="spellEnd"/>
      <w:r w:rsidR="003C0593">
        <w:rPr>
          <w:lang w:val="de-DE"/>
        </w:rPr>
        <w:t>-on-</w:t>
      </w:r>
      <w:r>
        <w:rPr>
          <w:lang w:val="de-DE"/>
        </w:rPr>
        <w:t>Version</w:t>
      </w:r>
      <w:r w:rsidR="003C0593">
        <w:rPr>
          <w:lang w:val="de-DE"/>
        </w:rPr>
        <w:t>en</w:t>
      </w:r>
      <w:r w:rsidRPr="00830E20">
        <w:rPr>
          <w:lang w:val="de-DE"/>
        </w:rPr>
        <w:t xml:space="preserve"> </w:t>
      </w:r>
      <w:r w:rsidR="003C0593">
        <w:rPr>
          <w:lang w:val="de-DE"/>
        </w:rPr>
        <w:t>werden</w:t>
      </w:r>
      <w:r w:rsidRPr="00830E20">
        <w:rPr>
          <w:lang w:val="de-DE"/>
        </w:rPr>
        <w:t xml:space="preserve"> </w:t>
      </w:r>
      <w:r w:rsidR="00CF1EEF">
        <w:rPr>
          <w:lang w:val="de-DE"/>
        </w:rPr>
        <w:t xml:space="preserve">beidseitig </w:t>
      </w:r>
      <w:r w:rsidRPr="00830E20">
        <w:rPr>
          <w:lang w:val="de-DE"/>
        </w:rPr>
        <w:t xml:space="preserve">im Kraftfluss </w:t>
      </w:r>
      <w:r w:rsidR="000758FF" w:rsidRPr="00830E20">
        <w:rPr>
          <w:lang w:val="de-DE"/>
        </w:rPr>
        <w:t>befestigt</w:t>
      </w:r>
      <w:r w:rsidR="000758FF">
        <w:rPr>
          <w:lang w:val="de-DE"/>
        </w:rPr>
        <w:t xml:space="preserve">, </w:t>
      </w:r>
      <w:r w:rsidRPr="00CF1EEF">
        <w:rPr>
          <w:lang w:val="de-DE"/>
        </w:rPr>
        <w:t xml:space="preserve">die </w:t>
      </w:r>
      <w:r w:rsidR="006464EA" w:rsidRPr="00CF1EEF">
        <w:rPr>
          <w:lang w:val="de-DE"/>
        </w:rPr>
        <w:t xml:space="preserve">Inline-Variante mit zwei Gewinden, die </w:t>
      </w:r>
      <w:proofErr w:type="spellStart"/>
      <w:r w:rsidRPr="00CF1EEF">
        <w:rPr>
          <w:lang w:val="de-DE"/>
        </w:rPr>
        <w:t>Screw</w:t>
      </w:r>
      <w:proofErr w:type="spellEnd"/>
      <w:r w:rsidRPr="00CF1EEF">
        <w:rPr>
          <w:lang w:val="de-DE"/>
        </w:rPr>
        <w:t>-on-Version mit einem Gewinde und vier Durchgangsbohrungen</w:t>
      </w:r>
      <w:r w:rsidR="002B07A4" w:rsidRPr="00CF1EEF">
        <w:rPr>
          <w:lang w:val="de-DE"/>
        </w:rPr>
        <w:t xml:space="preserve"> am Gehäuse</w:t>
      </w:r>
      <w:r>
        <w:rPr>
          <w:lang w:val="de-DE"/>
        </w:rPr>
        <w:t xml:space="preserve">. </w:t>
      </w:r>
      <w:r w:rsidR="00A0342C">
        <w:rPr>
          <w:lang w:val="de-DE"/>
        </w:rPr>
        <w:t xml:space="preserve">Dank der kompakten und robusten Kraftsensoren können unter anderem Überbelastungen von Bauteilen, Haltekräfte in Bearbeitungsstationen oder </w:t>
      </w:r>
      <w:r w:rsidR="00802C44">
        <w:rPr>
          <w:lang w:val="de-DE"/>
        </w:rPr>
        <w:t xml:space="preserve">Einpress-und Fügekräfte bei Montageprozess überwacht werden. Prozessoptimierung, Qualitätssicherung sowie die Vermeidung von Stillständen sind dabei die zentralen Themen, die mit Hilfe der Kraftmessung </w:t>
      </w:r>
      <w:r w:rsidR="00DF4844" w:rsidRPr="00DF4844">
        <w:rPr>
          <w:lang w:val="de-DE"/>
        </w:rPr>
        <w:t>realisiert</w:t>
      </w:r>
      <w:r w:rsidR="00802C44">
        <w:rPr>
          <w:lang w:val="de-DE"/>
        </w:rPr>
        <w:t xml:space="preserve"> werden.</w:t>
      </w:r>
    </w:p>
    <w:p w14:paraId="3190667F" w14:textId="71191FAF" w:rsidR="00514279" w:rsidRPr="00771483" w:rsidRDefault="00771483" w:rsidP="003932B2">
      <w:pPr>
        <w:pStyle w:val="Kommentartext"/>
        <w:spacing w:after="240" w:line="360" w:lineRule="auto"/>
        <w:rPr>
          <w:b/>
          <w:bCs/>
          <w:lang w:val="de-DE"/>
        </w:rPr>
      </w:pPr>
      <w:r w:rsidRPr="00771483">
        <w:rPr>
          <w:b/>
          <w:bCs/>
          <w:lang w:val="de-DE"/>
        </w:rPr>
        <w:t>100 % Kraftbereich, auch in dynamischen Anwendungen</w:t>
      </w:r>
    </w:p>
    <w:p w14:paraId="2C40CEFD" w14:textId="275FE2C2" w:rsidR="009960D4" w:rsidRPr="00FE20EE" w:rsidRDefault="000758FF" w:rsidP="003932B2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t xml:space="preserve">Die Gehäuse </w:t>
      </w:r>
      <w:r w:rsidR="006464EA">
        <w:rPr>
          <w:lang w:val="de-DE"/>
        </w:rPr>
        <w:t xml:space="preserve">aller </w:t>
      </w:r>
      <w:proofErr w:type="spellStart"/>
      <w:r>
        <w:rPr>
          <w:lang w:val="de-DE"/>
        </w:rPr>
        <w:t>Baumer</w:t>
      </w:r>
      <w:proofErr w:type="spellEnd"/>
      <w:r>
        <w:rPr>
          <w:lang w:val="de-DE"/>
        </w:rPr>
        <w:t xml:space="preserve"> Standard-Kraftsensoren sind erstaunlich kompakt</w:t>
      </w:r>
      <w:r w:rsidR="006464EA">
        <w:rPr>
          <w:lang w:val="de-DE"/>
        </w:rPr>
        <w:t xml:space="preserve"> </w:t>
      </w:r>
      <w:r w:rsidR="006464EA">
        <w:t>– der kleinste hat einen Durchmesser von nur 19 mm bei einer Höhe von 11 mm</w:t>
      </w:r>
      <w:r w:rsidR="00075EE3">
        <w:t xml:space="preserve"> und misst</w:t>
      </w:r>
      <w:r w:rsidR="006464EA">
        <w:t xml:space="preserve"> dennoch Kräfte bis 2000 N. Der grösste </w:t>
      </w:r>
      <w:r w:rsidR="006464EA">
        <w:lastRenderedPageBreak/>
        <w:t>misst sogar Kräfte bis zwei Tonnen bei einem Durchmesser von nur 60 mm</w:t>
      </w:r>
      <w:r>
        <w:rPr>
          <w:lang w:val="de-DE"/>
        </w:rPr>
        <w:t xml:space="preserve">. </w:t>
      </w:r>
      <w:r w:rsidR="00384620">
        <w:rPr>
          <w:lang w:val="de-DE"/>
        </w:rPr>
        <w:t>Die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vollverschwei</w:t>
      </w:r>
      <w:r w:rsidR="006123E5">
        <w:rPr>
          <w:lang w:val="de-DE"/>
        </w:rPr>
        <w:t>ss</w:t>
      </w:r>
      <w:r>
        <w:rPr>
          <w:lang w:val="de-DE"/>
        </w:rPr>
        <w:t>te</w:t>
      </w:r>
      <w:r w:rsidR="00384620">
        <w:rPr>
          <w:lang w:val="de-DE"/>
        </w:rPr>
        <w:t>n</w:t>
      </w:r>
      <w:proofErr w:type="spellEnd"/>
      <w:r>
        <w:rPr>
          <w:lang w:val="de-DE"/>
        </w:rPr>
        <w:t xml:space="preserve"> Sensorgehäuse aus Edelstahl mit Schutzklasse IP68 </w:t>
      </w:r>
      <w:r w:rsidR="00384620">
        <w:rPr>
          <w:lang w:val="de-DE"/>
        </w:rPr>
        <w:t>sind</w:t>
      </w:r>
      <w:r>
        <w:rPr>
          <w:lang w:val="de-DE"/>
        </w:rPr>
        <w:t xml:space="preserve"> hermetisch staub- und wasserdicht sowie schock- und vibrationsresistent. Selbst </w:t>
      </w:r>
      <w:r w:rsidR="006464EA">
        <w:rPr>
          <w:lang w:val="de-DE"/>
        </w:rPr>
        <w:t xml:space="preserve">bei </w:t>
      </w:r>
      <w:proofErr w:type="spellStart"/>
      <w:r>
        <w:rPr>
          <w:lang w:val="de-DE"/>
        </w:rPr>
        <w:t>gro</w:t>
      </w:r>
      <w:r w:rsidR="006123E5">
        <w:rPr>
          <w:lang w:val="de-DE"/>
        </w:rPr>
        <w:t>ss</w:t>
      </w:r>
      <w:r>
        <w:rPr>
          <w:lang w:val="de-DE"/>
        </w:rPr>
        <w:t>e</w:t>
      </w:r>
      <w:r w:rsidR="006464EA">
        <w:rPr>
          <w:lang w:val="de-DE"/>
        </w:rPr>
        <w:t>n</w:t>
      </w:r>
      <w:proofErr w:type="spellEnd"/>
      <w:r>
        <w:rPr>
          <w:lang w:val="de-DE"/>
        </w:rPr>
        <w:t xml:space="preserve"> Temperaturschwankungen zwischen -40 und +85 °C </w:t>
      </w:r>
      <w:r w:rsidR="006464EA">
        <w:rPr>
          <w:lang w:val="de-DE"/>
        </w:rPr>
        <w:t>liefern sie präzise Messergebnisse</w:t>
      </w:r>
      <w:r>
        <w:rPr>
          <w:lang w:val="de-DE"/>
        </w:rPr>
        <w:t>.</w:t>
      </w:r>
      <w:r w:rsidR="00514279">
        <w:rPr>
          <w:lang w:val="de-DE"/>
        </w:rPr>
        <w:t xml:space="preserve"> Einzigartig auf dem Markt:</w:t>
      </w:r>
      <w:r w:rsidR="009960D4">
        <w:rPr>
          <w:lang w:val="de-DE"/>
        </w:rPr>
        <w:t xml:space="preserve"> </w:t>
      </w:r>
      <w:r w:rsidR="00514279">
        <w:rPr>
          <w:lang w:val="de-DE"/>
        </w:rPr>
        <w:t>Alle Sensoren des Standard-Portfolios können ihren Kraftbereich zu</w:t>
      </w:r>
      <w:r w:rsidR="009960D4">
        <w:rPr>
          <w:lang w:val="de-DE"/>
        </w:rPr>
        <w:t xml:space="preserve"> 100</w:t>
      </w:r>
      <w:r w:rsidR="005A3066">
        <w:rPr>
          <w:lang w:val="de-DE"/>
        </w:rPr>
        <w:t xml:space="preserve"> </w:t>
      </w:r>
      <w:r w:rsidR="00D12192">
        <w:rPr>
          <w:lang w:val="de-DE"/>
        </w:rPr>
        <w:t>%</w:t>
      </w:r>
      <w:r w:rsidR="00514279">
        <w:rPr>
          <w:lang w:val="de-DE"/>
        </w:rPr>
        <w:t xml:space="preserve"> ausnutzen, und zwar auch in dynamischen Anwendungen</w:t>
      </w:r>
      <w:r w:rsidR="00051066">
        <w:rPr>
          <w:lang w:val="de-DE"/>
        </w:rPr>
        <w:t xml:space="preserve"> mit zyklisch wechselnden Kräften</w:t>
      </w:r>
      <w:r w:rsidR="00D12192">
        <w:rPr>
          <w:lang w:val="de-DE"/>
        </w:rPr>
        <w:t xml:space="preserve">. </w:t>
      </w:r>
    </w:p>
    <w:p w14:paraId="027F1662" w14:textId="1B1229AD" w:rsidR="00240AA7" w:rsidRDefault="006464EA" w:rsidP="00DF4844">
      <w:pPr>
        <w:pStyle w:val="FBFliesstext"/>
        <w:spacing w:after="240"/>
      </w:pPr>
      <w:r>
        <w:t xml:space="preserve">Die Standard-Kraftsensoren sind nur ein Teil des noch weit umfangreicheren </w:t>
      </w:r>
      <w:proofErr w:type="spellStart"/>
      <w:r>
        <w:t>Baumer</w:t>
      </w:r>
      <w:proofErr w:type="spellEnd"/>
      <w:r>
        <w:t xml:space="preserve"> Portfolios. </w:t>
      </w:r>
      <w:r w:rsidR="00075EE3">
        <w:t>Bereits ab Kräften von 10</w:t>
      </w:r>
      <w:r w:rsidR="00720ACA">
        <w:t>.</w:t>
      </w:r>
      <w:r w:rsidR="00075EE3">
        <w:t xml:space="preserve">000 N können </w:t>
      </w:r>
      <w:r>
        <w:t>Dehnungssensoren</w:t>
      </w:r>
      <w:r w:rsidR="009D716A">
        <w:t xml:space="preserve"> die passende Lösung</w:t>
      </w:r>
      <w:r w:rsidR="00075EE3">
        <w:t xml:space="preserve"> sein</w:t>
      </w:r>
      <w:r>
        <w:t>. Sie werden nicht direkt in den Kraftfluss montiert, sondern</w:t>
      </w:r>
      <w:r w:rsidR="00825BCB">
        <w:t xml:space="preserve"> messen die Kräfte indirekt über die Verformung einer Oberfläche</w:t>
      </w:r>
      <w:r w:rsidR="00202971">
        <w:t xml:space="preserve"> und können somit schnell und einfach in die Anlage und Maschine integriert werden</w:t>
      </w:r>
      <w:r w:rsidR="00825BCB">
        <w:t>.</w:t>
      </w:r>
      <w:r>
        <w:t xml:space="preserve"> Wenn die Standard-Kraft- oder Dehnungssensoren nicht passen, die Maschine aber nicht veränder</w:t>
      </w:r>
      <w:r w:rsidR="00825BCB">
        <w:t>t werden kann</w:t>
      </w:r>
      <w:r>
        <w:t xml:space="preserve"> sind </w:t>
      </w:r>
      <w:r w:rsidR="00720ACA">
        <w:t xml:space="preserve">kundenspezifische </w:t>
      </w:r>
      <w:r w:rsidR="00993A82">
        <w:t>Lösungen</w:t>
      </w:r>
      <w:r>
        <w:t xml:space="preserve"> die Alternative.</w:t>
      </w:r>
      <w:r w:rsidR="00993A82">
        <w:t xml:space="preserve"> Mit dem umfangreichen Portfolio bietet </w:t>
      </w:r>
      <w:proofErr w:type="spellStart"/>
      <w:r w:rsidR="00993A82">
        <w:t>Baumer</w:t>
      </w:r>
      <w:proofErr w:type="spellEnd"/>
      <w:r w:rsidR="00993A82">
        <w:t xml:space="preserve"> somit für jede Anwendung den richtigen Sensor.</w:t>
      </w:r>
    </w:p>
    <w:p w14:paraId="787E5859" w14:textId="11915E0D" w:rsidR="00DE2BB7" w:rsidRDefault="00DE2BB7" w:rsidP="003932B2">
      <w:pPr>
        <w:pStyle w:val="BaumerFliesstext"/>
        <w:spacing w:after="240" w:line="360" w:lineRule="auto"/>
        <w:rPr>
          <w:rStyle w:val="Hyperlink"/>
          <w:szCs w:val="20"/>
          <w:lang w:val="de-DE"/>
        </w:rPr>
      </w:pPr>
      <w:r w:rsidRPr="009503B7">
        <w:rPr>
          <w:szCs w:val="20"/>
          <w:lang w:val="de-DE"/>
        </w:rPr>
        <w:t>Weitere Informationen:</w:t>
      </w:r>
      <w:r w:rsidR="00DF4844">
        <w:rPr>
          <w:szCs w:val="20"/>
          <w:lang w:val="de-DE"/>
        </w:rPr>
        <w:t>www.baumer.com/kraftsensoren</w:t>
      </w:r>
      <w:r w:rsidR="000E305B">
        <w:rPr>
          <w:szCs w:val="20"/>
          <w:lang w:val="de-DE"/>
        </w:rPr>
        <w:br/>
      </w:r>
      <w:hyperlink r:id="rId13" w:history="1">
        <w:r w:rsidR="000D0406">
          <w:rPr>
            <w:rStyle w:val="Hyperlink"/>
          </w:rPr>
          <w:t>https://www.baumer.com/de/de/produktubersicht/kraft--dehnungssensoren/c/309</w:t>
        </w:r>
      </w:hyperlink>
    </w:p>
    <w:p w14:paraId="27C3EB03" w14:textId="04E7F40D" w:rsidR="003932B2" w:rsidRPr="003932B2" w:rsidRDefault="003932B2" w:rsidP="003932B2">
      <w:pPr>
        <w:pStyle w:val="BaumerFliesstext"/>
        <w:spacing w:after="240" w:line="360" w:lineRule="auto"/>
        <w:rPr>
          <w:b/>
          <w:bCs/>
          <w:kern w:val="0"/>
          <w:szCs w:val="20"/>
          <w:lang w:val="de-DE"/>
        </w:rPr>
      </w:pPr>
      <w:proofErr w:type="spellStart"/>
      <w:r w:rsidRPr="003932B2">
        <w:rPr>
          <w:b/>
          <w:bCs/>
          <w:kern w:val="0"/>
          <w:szCs w:val="20"/>
          <w:lang w:val="de-DE"/>
        </w:rPr>
        <w:t>Baumer</w:t>
      </w:r>
      <w:proofErr w:type="spellEnd"/>
      <w:r w:rsidRPr="003932B2">
        <w:rPr>
          <w:b/>
          <w:bCs/>
          <w:kern w:val="0"/>
          <w:szCs w:val="20"/>
          <w:lang w:val="de-DE"/>
        </w:rPr>
        <w:t xml:space="preserve"> auf der SPS IPC Drive vom 26. – 28. November in Nürnberg: Halle </w:t>
      </w:r>
      <w:r w:rsidR="00DF4844">
        <w:rPr>
          <w:b/>
          <w:bCs/>
          <w:kern w:val="0"/>
          <w:szCs w:val="20"/>
          <w:lang w:val="de-DE"/>
        </w:rPr>
        <w:t>4A</w:t>
      </w:r>
      <w:r w:rsidRPr="003932B2">
        <w:rPr>
          <w:b/>
          <w:bCs/>
          <w:kern w:val="0"/>
          <w:szCs w:val="20"/>
          <w:lang w:val="de-DE"/>
        </w:rPr>
        <w:t xml:space="preserve">, Stand </w:t>
      </w:r>
      <w:r w:rsidR="00DF4844">
        <w:rPr>
          <w:b/>
          <w:bCs/>
          <w:kern w:val="0"/>
          <w:szCs w:val="20"/>
          <w:lang w:val="de-DE"/>
        </w:rPr>
        <w:t>335</w:t>
      </w:r>
    </w:p>
    <w:p w14:paraId="660D5813" w14:textId="4BED5316" w:rsidR="00CA1312" w:rsidRPr="001631B1" w:rsidRDefault="009371DC" w:rsidP="003932B2">
      <w:pPr>
        <w:pStyle w:val="BaumerFliesstext"/>
        <w:tabs>
          <w:tab w:val="left" w:pos="3408"/>
        </w:tabs>
        <w:spacing w:after="240" w:line="360" w:lineRule="auto"/>
        <w:rPr>
          <w:iCs/>
          <w:szCs w:val="20"/>
          <w:lang w:val="de-DE"/>
        </w:rPr>
      </w:pPr>
      <w:r w:rsidRPr="001631B1">
        <w:rPr>
          <w:szCs w:val="20"/>
          <w:lang w:val="de-DE"/>
        </w:rPr>
        <w:t>Bild:</w:t>
      </w:r>
      <w:r w:rsidR="00D73B0B" w:rsidRPr="001631B1">
        <w:rPr>
          <w:iCs/>
          <w:szCs w:val="20"/>
          <w:lang w:val="de-DE"/>
        </w:rPr>
        <w:t xml:space="preserve"> </w:t>
      </w:r>
      <w:r w:rsidR="00DF4844">
        <w:rPr>
          <w:szCs w:val="20"/>
          <w:lang w:val="de-DE"/>
        </w:rPr>
        <w:t>Kraftmessung einfach realisiert: Kompakte Kraftsensoren DLM für Industrieanwendungen</w:t>
      </w:r>
    </w:p>
    <w:p w14:paraId="28F8C977" w14:textId="77777777" w:rsidR="00454D57" w:rsidRPr="001631B1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6B5597AB" w14:textId="47641246" w:rsidR="004F726A" w:rsidRPr="009503B7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>Anzahl Zeichen (mit Leer</w:t>
      </w:r>
      <w:r w:rsidR="00874ECF" w:rsidRPr="009503B7">
        <w:rPr>
          <w:sz w:val="16"/>
          <w:szCs w:val="16"/>
          <w:lang w:val="de-DE"/>
        </w:rPr>
        <w:t>zeichen</w:t>
      </w:r>
      <w:r w:rsidRPr="009503B7">
        <w:rPr>
          <w:sz w:val="16"/>
          <w:szCs w:val="16"/>
          <w:lang w:val="de-DE"/>
        </w:rPr>
        <w:t>): ca.</w:t>
      </w:r>
      <w:r w:rsidR="000C2765" w:rsidRPr="009503B7">
        <w:rPr>
          <w:sz w:val="16"/>
          <w:szCs w:val="16"/>
          <w:lang w:val="de-DE"/>
        </w:rPr>
        <w:t xml:space="preserve"> </w:t>
      </w:r>
      <w:r w:rsidR="00DC7DFA">
        <w:rPr>
          <w:sz w:val="16"/>
          <w:szCs w:val="16"/>
          <w:lang w:val="de-DE"/>
        </w:rPr>
        <w:t>3</w:t>
      </w:r>
      <w:r w:rsidR="003932B2">
        <w:rPr>
          <w:sz w:val="16"/>
          <w:szCs w:val="16"/>
          <w:lang w:val="de-DE"/>
        </w:rPr>
        <w:t>1</w:t>
      </w:r>
      <w:r w:rsidR="00DC7DFA">
        <w:rPr>
          <w:sz w:val="16"/>
          <w:szCs w:val="16"/>
          <w:lang w:val="de-DE"/>
        </w:rPr>
        <w:t>00</w:t>
      </w:r>
      <w:r w:rsidR="004F726A" w:rsidRPr="009503B7">
        <w:rPr>
          <w:sz w:val="16"/>
          <w:szCs w:val="16"/>
          <w:lang w:val="de-DE"/>
        </w:rPr>
        <w:t xml:space="preserve"> </w:t>
      </w:r>
    </w:p>
    <w:p w14:paraId="4DA8793A" w14:textId="77777777" w:rsidR="00D73B0B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 xml:space="preserve">Text und Bild Download unter: </w:t>
      </w:r>
      <w:hyperlink r:id="rId14" w:history="1">
        <w:r w:rsidRPr="009503B7">
          <w:rPr>
            <w:rStyle w:val="Hyperlink"/>
            <w:b/>
            <w:sz w:val="16"/>
            <w:szCs w:val="16"/>
            <w:lang w:val="de-DE"/>
          </w:rPr>
          <w:t>www.baumer.com/press</w:t>
        </w:r>
      </w:hyperlink>
    </w:p>
    <w:p w14:paraId="533F7485" w14:textId="77777777"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  <w:lang w:val="de-DE"/>
        </w:rPr>
      </w:pPr>
      <w:r w:rsidRPr="009503B7">
        <w:rPr>
          <w:b/>
          <w:szCs w:val="20"/>
          <w:lang w:val="de-DE"/>
        </w:rPr>
        <w:t xml:space="preserve"> </w:t>
      </w:r>
    </w:p>
    <w:p w14:paraId="4465F2F9" w14:textId="77777777" w:rsidR="000C360B" w:rsidRPr="009503B7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de-DE"/>
        </w:rPr>
      </w:pPr>
      <w:proofErr w:type="spellStart"/>
      <w:r w:rsidRPr="009503B7">
        <w:rPr>
          <w:b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b/>
          <w:kern w:val="20"/>
          <w:sz w:val="16"/>
          <w:szCs w:val="16"/>
          <w:lang w:val="de-DE"/>
        </w:rPr>
        <w:t xml:space="preserve"> Group</w:t>
      </w:r>
    </w:p>
    <w:p w14:paraId="16272070" w14:textId="25B63288" w:rsidR="00D73B0B" w:rsidRPr="009503B7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de-DE"/>
        </w:rPr>
      </w:pPr>
      <w:r w:rsidRPr="009503B7">
        <w:rPr>
          <w:kern w:val="20"/>
          <w:sz w:val="16"/>
          <w:szCs w:val="16"/>
          <w:lang w:val="de-DE"/>
        </w:rPr>
        <w:t xml:space="preserve">Die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9503B7">
        <w:rPr>
          <w:rFonts w:cs="Arial"/>
          <w:color w:val="000000"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 verbindet innovative Technik und</w:t>
      </w:r>
      <w:bookmarkStart w:id="0" w:name="_GoBack"/>
      <w:bookmarkEnd w:id="0"/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 kundenorientierten Service zu intelligenten Lösungen für die Fabrik- und Prozessautomation und bietet dafür eine einzigartige Produkt- und Technologiebreite. </w:t>
      </w:r>
      <w:r w:rsidRPr="009503B7">
        <w:rPr>
          <w:kern w:val="20"/>
          <w:sz w:val="16"/>
          <w:szCs w:val="16"/>
          <w:lang w:val="de-DE"/>
        </w:rPr>
        <w:t>Das Fam</w:t>
      </w:r>
      <w:r w:rsidR="002E4D71" w:rsidRPr="009503B7">
        <w:rPr>
          <w:kern w:val="20"/>
          <w:sz w:val="16"/>
          <w:szCs w:val="16"/>
          <w:lang w:val="de-DE"/>
        </w:rPr>
        <w:t>ilienunternehmen ist mit rund 2.7</w:t>
      </w:r>
      <w:r w:rsidRPr="009503B7">
        <w:rPr>
          <w:kern w:val="20"/>
          <w:sz w:val="16"/>
          <w:szCs w:val="16"/>
          <w:lang w:val="de-DE"/>
        </w:rPr>
        <w:t xml:space="preserve">00 Mitarbeitern und Produktionswerken, Vertriebsniederlassungen und Vertretungen in </w:t>
      </w:r>
      <w:r w:rsidR="00630742">
        <w:rPr>
          <w:kern w:val="20"/>
          <w:sz w:val="16"/>
          <w:szCs w:val="16"/>
          <w:lang w:val="de-DE"/>
        </w:rPr>
        <w:t>39</w:t>
      </w:r>
      <w:r w:rsidR="00B878E6" w:rsidRPr="009503B7">
        <w:rPr>
          <w:kern w:val="20"/>
          <w:sz w:val="16"/>
          <w:szCs w:val="16"/>
          <w:lang w:val="de-DE"/>
        </w:rPr>
        <w:t xml:space="preserve"> </w:t>
      </w:r>
      <w:r w:rsidRPr="009503B7">
        <w:rPr>
          <w:kern w:val="20"/>
          <w:sz w:val="16"/>
          <w:szCs w:val="16"/>
          <w:lang w:val="de-DE"/>
        </w:rPr>
        <w:t xml:space="preserve">Niederlassungen und 19 Ländern immer nahe beim Kunden. Mit weltweit gleichbleibend hohen Qualitätsstandards und einer </w:t>
      </w:r>
      <w:proofErr w:type="spellStart"/>
      <w:r w:rsidRPr="009503B7">
        <w:rPr>
          <w:kern w:val="20"/>
          <w:sz w:val="16"/>
          <w:szCs w:val="16"/>
          <w:lang w:val="de-DE"/>
        </w:rPr>
        <w:t>grosse</w:t>
      </w:r>
      <w:r w:rsidR="00FD73D8" w:rsidRPr="009503B7">
        <w:rPr>
          <w:kern w:val="20"/>
          <w:sz w:val="16"/>
          <w:szCs w:val="16"/>
          <w:lang w:val="de-DE"/>
        </w:rPr>
        <w:t>n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Innovationskraft verschafft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seinen Kunden aus zahlreichen Branchen entscheidende Vorteile und messbaren Mehrwert. Weitere Informationen im Internet unter </w:t>
      </w:r>
      <w:hyperlink r:id="rId15" w:history="1">
        <w:r w:rsidRPr="009503B7">
          <w:rPr>
            <w:color w:val="003399"/>
            <w:kern w:val="20"/>
            <w:sz w:val="16"/>
            <w:szCs w:val="16"/>
            <w:u w:val="single"/>
            <w:lang w:val="de-DE"/>
          </w:rPr>
          <w:t>www.baumer.com</w:t>
        </w:r>
      </w:hyperlink>
      <w:r w:rsidRPr="009503B7">
        <w:rPr>
          <w:kern w:val="20"/>
          <w:sz w:val="16"/>
          <w:szCs w:val="16"/>
          <w:lang w:val="de-DE"/>
        </w:rPr>
        <w:t>.</w:t>
      </w:r>
    </w:p>
    <w:p w14:paraId="76142454" w14:textId="77777777" w:rsidR="00D73B0B" w:rsidRPr="009503B7" w:rsidRDefault="00D73B0B" w:rsidP="00D73B0B">
      <w:pPr>
        <w:spacing w:line="360" w:lineRule="auto"/>
        <w:rPr>
          <w:b/>
          <w:szCs w:val="20"/>
          <w:lang w:val="de-DE"/>
        </w:rPr>
      </w:pPr>
    </w:p>
    <w:p w14:paraId="7DC29AD4" w14:textId="77777777" w:rsidR="00D73B0B" w:rsidRPr="009503B7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DF4844" w14:paraId="4E74EE59" w14:textId="77777777" w:rsidTr="00DF4844">
        <w:trPr>
          <w:trHeight w:val="271"/>
        </w:trPr>
        <w:tc>
          <w:tcPr>
            <w:tcW w:w="3369" w:type="dxa"/>
            <w:shd w:val="clear" w:color="auto" w:fill="auto"/>
          </w:tcPr>
          <w:p w14:paraId="2DBAC202" w14:textId="77777777" w:rsidR="00CA1312" w:rsidRPr="008F43DA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  <w:rPrChange w:id="1" w:author="rimhof@baumer.com" w:date="2019-11-12T15:24:00Z">
                  <w:rPr>
                    <w:b/>
                    <w:bCs/>
                    <w:sz w:val="16"/>
                    <w:szCs w:val="16"/>
                    <w:lang w:val="de-DE"/>
                  </w:rPr>
                </w:rPrChange>
              </w:rPr>
            </w:pPr>
            <w:r w:rsidRPr="008F43DA">
              <w:rPr>
                <w:b/>
                <w:bCs/>
                <w:sz w:val="16"/>
                <w:szCs w:val="16"/>
                <w:lang w:val="fr-CH"/>
                <w:rPrChange w:id="2" w:author="rimhof@baumer.com" w:date="2019-11-12T15:24:00Z">
                  <w:rPr>
                    <w:b/>
                    <w:bCs/>
                    <w:sz w:val="16"/>
                    <w:szCs w:val="16"/>
                    <w:lang w:val="de-DE"/>
                  </w:rPr>
                </w:rPrChange>
              </w:rPr>
              <w:t>Pressekontakt:</w:t>
            </w:r>
          </w:p>
          <w:p w14:paraId="6864D959" w14:textId="77777777" w:rsidR="00FE5F60" w:rsidRPr="008F43DA" w:rsidRDefault="00FE5F60" w:rsidP="00FE5F60">
            <w:pPr>
              <w:spacing w:line="240" w:lineRule="exact"/>
              <w:rPr>
                <w:sz w:val="16"/>
                <w:szCs w:val="16"/>
                <w:lang w:val="fr-CH"/>
                <w:rPrChange w:id="3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</w:pPr>
            <w:r w:rsidRPr="008F43DA">
              <w:rPr>
                <w:sz w:val="16"/>
                <w:szCs w:val="16"/>
                <w:lang w:val="fr-CH"/>
                <w:rPrChange w:id="4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  <w:t>René Imhof</w:t>
            </w:r>
          </w:p>
          <w:p w14:paraId="7FF31294" w14:textId="77777777" w:rsidR="00FE5F60" w:rsidRPr="008F43DA" w:rsidRDefault="00FE5F60" w:rsidP="00FE5F60">
            <w:pPr>
              <w:spacing w:line="240" w:lineRule="exact"/>
              <w:rPr>
                <w:sz w:val="16"/>
                <w:szCs w:val="16"/>
                <w:lang w:val="fr-CH"/>
                <w:rPrChange w:id="5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</w:pPr>
            <w:r w:rsidRPr="008F43DA">
              <w:rPr>
                <w:sz w:val="16"/>
                <w:szCs w:val="16"/>
                <w:lang w:val="fr-CH"/>
                <w:rPrChange w:id="6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  <w:t>Baumer Group</w:t>
            </w:r>
          </w:p>
          <w:p w14:paraId="2B1CC382" w14:textId="77777777" w:rsidR="00FE5F60" w:rsidRPr="008F43DA" w:rsidRDefault="00FE5F60" w:rsidP="00FE5F60">
            <w:pPr>
              <w:spacing w:line="240" w:lineRule="exact"/>
              <w:rPr>
                <w:sz w:val="16"/>
                <w:szCs w:val="16"/>
                <w:lang w:val="fr-CH"/>
                <w:rPrChange w:id="7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</w:pPr>
            <w:r w:rsidRPr="008F43DA">
              <w:rPr>
                <w:sz w:val="16"/>
                <w:szCs w:val="16"/>
                <w:lang w:val="fr-CH"/>
                <w:rPrChange w:id="8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  <w:t>Phone +41 (0)52 728 11 22</w:t>
            </w:r>
          </w:p>
          <w:p w14:paraId="098522EE" w14:textId="65FDAEBE" w:rsidR="00FE5F60" w:rsidRPr="008F43DA" w:rsidRDefault="00FE5F60" w:rsidP="00FE5F60">
            <w:pPr>
              <w:spacing w:line="240" w:lineRule="exact"/>
              <w:rPr>
                <w:sz w:val="16"/>
                <w:szCs w:val="16"/>
                <w:lang w:val="fr-CH"/>
                <w:rPrChange w:id="9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</w:pPr>
            <w:r w:rsidRPr="008F43DA">
              <w:rPr>
                <w:sz w:val="16"/>
                <w:szCs w:val="16"/>
                <w:lang w:val="fr-CH"/>
                <w:rPrChange w:id="10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  <w:t>Fax</w:t>
            </w:r>
            <w:r w:rsidR="005A3066" w:rsidRPr="008F43DA">
              <w:rPr>
                <w:sz w:val="16"/>
                <w:szCs w:val="16"/>
                <w:lang w:val="fr-CH"/>
                <w:rPrChange w:id="11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  <w:t xml:space="preserve"> </w:t>
            </w:r>
            <w:r w:rsidRPr="008F43DA">
              <w:rPr>
                <w:sz w:val="16"/>
                <w:szCs w:val="16"/>
                <w:lang w:val="fr-CH"/>
                <w:rPrChange w:id="12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  <w:t xml:space="preserve"> +41 (0)52 728 11 44</w:t>
            </w:r>
          </w:p>
          <w:p w14:paraId="5399A9A0" w14:textId="77777777" w:rsidR="00FE5F60" w:rsidRPr="008F43DA" w:rsidRDefault="00FE5F60" w:rsidP="00FE5F60">
            <w:pPr>
              <w:spacing w:line="240" w:lineRule="exact"/>
              <w:rPr>
                <w:sz w:val="16"/>
                <w:szCs w:val="16"/>
                <w:lang w:val="fr-CH"/>
                <w:rPrChange w:id="13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</w:pPr>
            <w:r w:rsidRPr="008F43DA">
              <w:rPr>
                <w:sz w:val="16"/>
                <w:szCs w:val="16"/>
                <w:lang w:val="fr-CH"/>
                <w:rPrChange w:id="14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  <w:t>rimhof@baumer.com</w:t>
            </w:r>
          </w:p>
          <w:p w14:paraId="0DF330D3" w14:textId="490D3C8F" w:rsidR="00CA1312" w:rsidRPr="00CA23BE" w:rsidRDefault="00FE5F60" w:rsidP="00FE5F60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8F43DA">
              <w:rPr>
                <w:sz w:val="16"/>
                <w:szCs w:val="16"/>
                <w:lang w:val="fr-CH"/>
                <w:rPrChange w:id="15" w:author="rimhof@baumer.com" w:date="2019-11-12T15:24:00Z">
                  <w:rPr>
                    <w:sz w:val="16"/>
                    <w:szCs w:val="16"/>
                    <w:lang w:val="de-DE"/>
                  </w:rPr>
                </w:rPrChange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5A4B444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5AA47596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GmbH</w:t>
            </w:r>
          </w:p>
          <w:p w14:paraId="723FD002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+49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Pr="009503B7">
              <w:rPr>
                <w:sz w:val="16"/>
                <w:szCs w:val="16"/>
                <w:lang w:val="de-DE"/>
              </w:rPr>
              <w:t>6031 60</w:t>
            </w:r>
            <w:r w:rsidR="0023202A" w:rsidRPr="009503B7">
              <w:rPr>
                <w:sz w:val="16"/>
                <w:szCs w:val="16"/>
                <w:lang w:val="de-DE"/>
              </w:rPr>
              <w:t xml:space="preserve"> </w:t>
            </w:r>
            <w:r w:rsidRPr="009503B7">
              <w:rPr>
                <w:sz w:val="16"/>
                <w:szCs w:val="16"/>
                <w:lang w:val="de-DE"/>
              </w:rPr>
              <w:t>07 0</w:t>
            </w:r>
          </w:p>
          <w:p w14:paraId="151BD8BC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CA23BE">
              <w:rPr>
                <w:sz w:val="16"/>
                <w:szCs w:val="16"/>
                <w:lang w:val="fr-FR"/>
              </w:rPr>
              <w:t>+49 (0)6031 60 07 60 70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68566F73" w14:textId="77777777" w:rsidR="00CA1312" w:rsidRPr="00CA23B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6FE6FBC" w14:textId="77777777" w:rsidR="00CA1312" w:rsidRPr="009503B7" w:rsidRDefault="00630742" w:rsidP="00D06A3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6" w:history="1">
              <w:r w:rsidR="00CA1312" w:rsidRPr="009503B7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www.baumer.com</w:t>
              </w:r>
            </w:hyperlink>
            <w:r w:rsidR="00CA1312" w:rsidRPr="009503B7">
              <w:rPr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3001" w:type="dxa"/>
          </w:tcPr>
          <w:p w14:paraId="7A115AC8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06D4A28C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9503B7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AG</w:t>
            </w:r>
          </w:p>
          <w:p w14:paraId="266C79F3" w14:textId="77777777" w:rsidR="00CA1312" w:rsidRPr="009503B7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+41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="00CA1312" w:rsidRPr="009503B7">
              <w:rPr>
                <w:sz w:val="16"/>
                <w:szCs w:val="16"/>
                <w:lang w:val="de-DE"/>
              </w:rPr>
              <w:t>52</w:t>
            </w:r>
            <w:r w:rsidR="00832110" w:rsidRPr="009503B7">
              <w:rPr>
                <w:sz w:val="16"/>
                <w:szCs w:val="16"/>
                <w:lang w:val="de-DE"/>
              </w:rPr>
              <w:t xml:space="preserve"> </w:t>
            </w:r>
            <w:r w:rsidR="00CA1312" w:rsidRPr="009503B7">
              <w:rPr>
                <w:sz w:val="16"/>
                <w:szCs w:val="16"/>
                <w:lang w:val="de-DE"/>
              </w:rPr>
              <w:t>728 11 22</w:t>
            </w:r>
          </w:p>
          <w:p w14:paraId="530DAB64" w14:textId="0924F161" w:rsidR="00CA1312" w:rsidRPr="00CA23BE" w:rsidRDefault="0023202A" w:rsidP="001631B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CA23BE">
              <w:rPr>
                <w:sz w:val="16"/>
                <w:szCs w:val="16"/>
                <w:lang w:val="fr-FR"/>
              </w:rPr>
              <w:t>(0)</w:t>
            </w:r>
            <w:r w:rsidR="00CA1312" w:rsidRPr="00CA23BE">
              <w:rPr>
                <w:sz w:val="16"/>
                <w:szCs w:val="16"/>
                <w:lang w:val="fr-FR"/>
              </w:rPr>
              <w:t>52</w:t>
            </w:r>
            <w:r w:rsidR="00832110" w:rsidRPr="00CA23BE">
              <w:rPr>
                <w:sz w:val="16"/>
                <w:szCs w:val="16"/>
                <w:lang w:val="fr-FR"/>
              </w:rPr>
              <w:t xml:space="preserve"> </w:t>
            </w:r>
            <w:r w:rsidR="00CA1312" w:rsidRPr="00CA23BE">
              <w:rPr>
                <w:sz w:val="16"/>
                <w:szCs w:val="16"/>
                <w:lang w:val="fr-FR"/>
              </w:rPr>
              <w:t>728</w:t>
            </w:r>
            <w:r w:rsidR="007678A7" w:rsidRPr="00CA23B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</w:tc>
      </w:tr>
    </w:tbl>
    <w:p w14:paraId="76E8B00F" w14:textId="77777777" w:rsidR="00EA6E92" w:rsidRPr="00CA23BE" w:rsidRDefault="00EA6E92" w:rsidP="00A60557">
      <w:pPr>
        <w:rPr>
          <w:lang w:val="fr-FR"/>
        </w:rPr>
      </w:pPr>
    </w:p>
    <w:sectPr w:rsidR="00EA6E92" w:rsidRPr="00CA23B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294C2" w14:textId="77777777" w:rsidR="00890EAC" w:rsidRDefault="00890EAC">
      <w:r>
        <w:separator/>
      </w:r>
    </w:p>
  </w:endnote>
  <w:endnote w:type="continuationSeparator" w:id="0">
    <w:p w14:paraId="36FFD47D" w14:textId="77777777" w:rsidR="00890EAC" w:rsidRDefault="00890EAC">
      <w:r>
        <w:continuationSeparator/>
      </w:r>
    </w:p>
  </w:endnote>
  <w:endnote w:type="continuationNotice" w:id="1">
    <w:p w14:paraId="5EBEAD0D" w14:textId="77777777" w:rsidR="00890EAC" w:rsidRDefault="00890E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2BB5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2D948F4" w14:textId="44E02EB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ins w:id="16" w:author="Ohlmann Yannick" w:date="2019-11-13T14:29:00Z">
      <w:r w:rsidR="00630742">
        <w:rPr>
          <w:noProof/>
        </w:rPr>
        <w:t>12.11.2019</w:t>
      </w:r>
    </w:ins>
    <w:del w:id="17" w:author="Ohlmann Yannick" w:date="2019-11-13T14:29:00Z">
      <w:r w:rsidR="008F43DA" w:rsidDel="00630742">
        <w:rPr>
          <w:noProof/>
        </w:rPr>
        <w:delText>08.11.2019</w:delText>
      </w:r>
    </w:del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4D07E6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A83C1" w14:textId="616AEFC3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3074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3074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7C2D39A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E09EB39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5FCC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6A068DD" w14:textId="7356CCD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ins w:id="18" w:author="Ohlmann Yannick" w:date="2019-11-13T14:29:00Z">
      <w:r w:rsidR="00630742">
        <w:rPr>
          <w:noProof/>
        </w:rPr>
        <w:t>12.11.2019</w:t>
      </w:r>
    </w:ins>
    <w:del w:id="19" w:author="Ohlmann Yannick" w:date="2019-11-13T14:29:00Z">
      <w:r w:rsidR="008F43DA" w:rsidDel="00630742">
        <w:rPr>
          <w:noProof/>
        </w:rPr>
        <w:delText>08.11.2019</w:delText>
      </w:r>
    </w:del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2E3D40F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5C6E7" w14:textId="77777777" w:rsidR="00890EAC" w:rsidRDefault="00890EAC">
      <w:r>
        <w:separator/>
      </w:r>
    </w:p>
  </w:footnote>
  <w:footnote w:type="continuationSeparator" w:id="0">
    <w:p w14:paraId="5B049556" w14:textId="77777777" w:rsidR="00890EAC" w:rsidRDefault="00890EAC">
      <w:r>
        <w:continuationSeparator/>
      </w:r>
    </w:p>
  </w:footnote>
  <w:footnote w:type="continuationNotice" w:id="1">
    <w:p w14:paraId="49A9F672" w14:textId="77777777" w:rsidR="00890EAC" w:rsidRDefault="00890E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F525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F32522"/>
    <w:multiLevelType w:val="hybridMultilevel"/>
    <w:tmpl w:val="67965E5A"/>
    <w:lvl w:ilvl="0" w:tplc="9A60FD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94AE8"/>
    <w:multiLevelType w:val="hybridMultilevel"/>
    <w:tmpl w:val="EF507BC0"/>
    <w:lvl w:ilvl="0" w:tplc="E9BEB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7F5077"/>
    <w:multiLevelType w:val="hybridMultilevel"/>
    <w:tmpl w:val="9EFA44C8"/>
    <w:lvl w:ilvl="0" w:tplc="C3F4088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8"/>
  </w:num>
  <w:num w:numId="10">
    <w:abstractNumId w:val="10"/>
  </w:num>
  <w:num w:numId="11">
    <w:abstractNumId w:val="17"/>
  </w:num>
  <w:num w:numId="12">
    <w:abstractNumId w:val="14"/>
  </w:num>
  <w:num w:numId="13">
    <w:abstractNumId w:val="7"/>
  </w:num>
  <w:num w:numId="14">
    <w:abstractNumId w:val="22"/>
  </w:num>
  <w:num w:numId="15">
    <w:abstractNumId w:val="9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6"/>
  </w:num>
  <w:num w:numId="22">
    <w:abstractNumId w:val="8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1"/>
  </w:num>
  <w:num w:numId="35">
    <w:abstractNumId w:val="19"/>
  </w:num>
  <w:num w:numId="36">
    <w:abstractNumId w:val="4"/>
  </w:num>
  <w:num w:numId="3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mhof@baumer.com">
    <w15:presenceInfo w15:providerId="Windows Live" w15:userId="ecbafefd859431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09B"/>
    <w:rsid w:val="000038DB"/>
    <w:rsid w:val="00004CF2"/>
    <w:rsid w:val="00010B67"/>
    <w:rsid w:val="0001673B"/>
    <w:rsid w:val="00020BC1"/>
    <w:rsid w:val="00024802"/>
    <w:rsid w:val="000325AB"/>
    <w:rsid w:val="00035D0F"/>
    <w:rsid w:val="00036415"/>
    <w:rsid w:val="00045E52"/>
    <w:rsid w:val="00046785"/>
    <w:rsid w:val="00051066"/>
    <w:rsid w:val="000549CA"/>
    <w:rsid w:val="00055535"/>
    <w:rsid w:val="000616E5"/>
    <w:rsid w:val="0006218F"/>
    <w:rsid w:val="00070143"/>
    <w:rsid w:val="0007516C"/>
    <w:rsid w:val="000758FF"/>
    <w:rsid w:val="00075A2B"/>
    <w:rsid w:val="00075EE3"/>
    <w:rsid w:val="000775EA"/>
    <w:rsid w:val="00080B5C"/>
    <w:rsid w:val="00081E2E"/>
    <w:rsid w:val="0008350F"/>
    <w:rsid w:val="00085B99"/>
    <w:rsid w:val="00087776"/>
    <w:rsid w:val="00090608"/>
    <w:rsid w:val="00095264"/>
    <w:rsid w:val="00097970"/>
    <w:rsid w:val="00097DD2"/>
    <w:rsid w:val="000A489F"/>
    <w:rsid w:val="000A6DEB"/>
    <w:rsid w:val="000B4595"/>
    <w:rsid w:val="000B4DDB"/>
    <w:rsid w:val="000C2765"/>
    <w:rsid w:val="000C360B"/>
    <w:rsid w:val="000C7D58"/>
    <w:rsid w:val="000D0406"/>
    <w:rsid w:val="000D342E"/>
    <w:rsid w:val="000D5DAD"/>
    <w:rsid w:val="000E305B"/>
    <w:rsid w:val="000F098C"/>
    <w:rsid w:val="000F6DFA"/>
    <w:rsid w:val="001006D2"/>
    <w:rsid w:val="00106CC0"/>
    <w:rsid w:val="00110207"/>
    <w:rsid w:val="00110283"/>
    <w:rsid w:val="0011413D"/>
    <w:rsid w:val="00114804"/>
    <w:rsid w:val="00130FCE"/>
    <w:rsid w:val="00131343"/>
    <w:rsid w:val="00136573"/>
    <w:rsid w:val="0013782A"/>
    <w:rsid w:val="00143A62"/>
    <w:rsid w:val="001631B1"/>
    <w:rsid w:val="0016445F"/>
    <w:rsid w:val="00165C2D"/>
    <w:rsid w:val="0016787E"/>
    <w:rsid w:val="00177780"/>
    <w:rsid w:val="00180C13"/>
    <w:rsid w:val="00181590"/>
    <w:rsid w:val="00182095"/>
    <w:rsid w:val="00182DA1"/>
    <w:rsid w:val="00186571"/>
    <w:rsid w:val="0018791A"/>
    <w:rsid w:val="001942A3"/>
    <w:rsid w:val="00197ACC"/>
    <w:rsid w:val="001A3272"/>
    <w:rsid w:val="001A3B8A"/>
    <w:rsid w:val="001A4DD7"/>
    <w:rsid w:val="001A54D5"/>
    <w:rsid w:val="001A68B7"/>
    <w:rsid w:val="001B1C0D"/>
    <w:rsid w:val="001B20B2"/>
    <w:rsid w:val="001B283A"/>
    <w:rsid w:val="001C167E"/>
    <w:rsid w:val="001C3DA0"/>
    <w:rsid w:val="001C6331"/>
    <w:rsid w:val="001D6C33"/>
    <w:rsid w:val="001E23F4"/>
    <w:rsid w:val="001E7A84"/>
    <w:rsid w:val="001F46E6"/>
    <w:rsid w:val="001F5872"/>
    <w:rsid w:val="001F5CFA"/>
    <w:rsid w:val="001F7E40"/>
    <w:rsid w:val="00202971"/>
    <w:rsid w:val="00206C18"/>
    <w:rsid w:val="00206D14"/>
    <w:rsid w:val="00216E60"/>
    <w:rsid w:val="00222007"/>
    <w:rsid w:val="002226AF"/>
    <w:rsid w:val="00226420"/>
    <w:rsid w:val="002315C6"/>
    <w:rsid w:val="002316E3"/>
    <w:rsid w:val="0023202A"/>
    <w:rsid w:val="00233A6A"/>
    <w:rsid w:val="0023418F"/>
    <w:rsid w:val="002350B3"/>
    <w:rsid w:val="00240AA7"/>
    <w:rsid w:val="00242810"/>
    <w:rsid w:val="00242AC3"/>
    <w:rsid w:val="00243650"/>
    <w:rsid w:val="00247813"/>
    <w:rsid w:val="0025057C"/>
    <w:rsid w:val="00251376"/>
    <w:rsid w:val="002551A0"/>
    <w:rsid w:val="0026011E"/>
    <w:rsid w:val="00261555"/>
    <w:rsid w:val="0026325F"/>
    <w:rsid w:val="00264E2E"/>
    <w:rsid w:val="00267869"/>
    <w:rsid w:val="00271547"/>
    <w:rsid w:val="002738EA"/>
    <w:rsid w:val="002760F1"/>
    <w:rsid w:val="00277CF6"/>
    <w:rsid w:val="00285805"/>
    <w:rsid w:val="00285EA4"/>
    <w:rsid w:val="002877F1"/>
    <w:rsid w:val="00287C0E"/>
    <w:rsid w:val="00297995"/>
    <w:rsid w:val="002A58CF"/>
    <w:rsid w:val="002B07A4"/>
    <w:rsid w:val="002B6639"/>
    <w:rsid w:val="002C4D36"/>
    <w:rsid w:val="002C6B3F"/>
    <w:rsid w:val="002D3AE9"/>
    <w:rsid w:val="002E477E"/>
    <w:rsid w:val="002E4D71"/>
    <w:rsid w:val="002F385B"/>
    <w:rsid w:val="002F4802"/>
    <w:rsid w:val="002F5156"/>
    <w:rsid w:val="002F62A3"/>
    <w:rsid w:val="002F63F3"/>
    <w:rsid w:val="002F6854"/>
    <w:rsid w:val="002F6891"/>
    <w:rsid w:val="00300A8D"/>
    <w:rsid w:val="00301A84"/>
    <w:rsid w:val="00303333"/>
    <w:rsid w:val="00313DF6"/>
    <w:rsid w:val="00313FF3"/>
    <w:rsid w:val="00314B63"/>
    <w:rsid w:val="0031526C"/>
    <w:rsid w:val="003166CA"/>
    <w:rsid w:val="00322386"/>
    <w:rsid w:val="003271EB"/>
    <w:rsid w:val="0033047C"/>
    <w:rsid w:val="00333C8D"/>
    <w:rsid w:val="00336BD4"/>
    <w:rsid w:val="00341496"/>
    <w:rsid w:val="0034489E"/>
    <w:rsid w:val="00344D4B"/>
    <w:rsid w:val="0035739D"/>
    <w:rsid w:val="0036354F"/>
    <w:rsid w:val="003637E1"/>
    <w:rsid w:val="00363D36"/>
    <w:rsid w:val="00371CC9"/>
    <w:rsid w:val="00384620"/>
    <w:rsid w:val="00387478"/>
    <w:rsid w:val="00392B64"/>
    <w:rsid w:val="003932B2"/>
    <w:rsid w:val="00394BA8"/>
    <w:rsid w:val="00396722"/>
    <w:rsid w:val="003A3B92"/>
    <w:rsid w:val="003A3F92"/>
    <w:rsid w:val="003B7408"/>
    <w:rsid w:val="003C0593"/>
    <w:rsid w:val="003C3463"/>
    <w:rsid w:val="003C4848"/>
    <w:rsid w:val="003D2A80"/>
    <w:rsid w:val="003E2143"/>
    <w:rsid w:val="003E7855"/>
    <w:rsid w:val="003F4186"/>
    <w:rsid w:val="003F550C"/>
    <w:rsid w:val="003F6C68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06B1"/>
    <w:rsid w:val="004623C3"/>
    <w:rsid w:val="00466EE5"/>
    <w:rsid w:val="00467B58"/>
    <w:rsid w:val="00470B23"/>
    <w:rsid w:val="0047388B"/>
    <w:rsid w:val="0047455D"/>
    <w:rsid w:val="00474C1F"/>
    <w:rsid w:val="00480153"/>
    <w:rsid w:val="00486F5B"/>
    <w:rsid w:val="0048725C"/>
    <w:rsid w:val="0049217C"/>
    <w:rsid w:val="00492364"/>
    <w:rsid w:val="00493D34"/>
    <w:rsid w:val="00493E9A"/>
    <w:rsid w:val="00496E89"/>
    <w:rsid w:val="004A09DD"/>
    <w:rsid w:val="004A384B"/>
    <w:rsid w:val="004A5176"/>
    <w:rsid w:val="004B556E"/>
    <w:rsid w:val="004B6E88"/>
    <w:rsid w:val="004C115C"/>
    <w:rsid w:val="004D1E43"/>
    <w:rsid w:val="004D2A71"/>
    <w:rsid w:val="004D676B"/>
    <w:rsid w:val="004E4703"/>
    <w:rsid w:val="004F3533"/>
    <w:rsid w:val="004F3635"/>
    <w:rsid w:val="004F4434"/>
    <w:rsid w:val="004F5DFF"/>
    <w:rsid w:val="004F726A"/>
    <w:rsid w:val="004F7E62"/>
    <w:rsid w:val="00500B82"/>
    <w:rsid w:val="0050575C"/>
    <w:rsid w:val="0051175A"/>
    <w:rsid w:val="00514279"/>
    <w:rsid w:val="00515BB8"/>
    <w:rsid w:val="005169A5"/>
    <w:rsid w:val="00525504"/>
    <w:rsid w:val="00527366"/>
    <w:rsid w:val="00535F34"/>
    <w:rsid w:val="00540302"/>
    <w:rsid w:val="00540BBD"/>
    <w:rsid w:val="0054416B"/>
    <w:rsid w:val="00546ECC"/>
    <w:rsid w:val="00550F4A"/>
    <w:rsid w:val="00553E99"/>
    <w:rsid w:val="00560A5F"/>
    <w:rsid w:val="005634FE"/>
    <w:rsid w:val="00573D05"/>
    <w:rsid w:val="00575413"/>
    <w:rsid w:val="005867AE"/>
    <w:rsid w:val="00590E14"/>
    <w:rsid w:val="005912E7"/>
    <w:rsid w:val="00594094"/>
    <w:rsid w:val="005955CB"/>
    <w:rsid w:val="00595AFF"/>
    <w:rsid w:val="005975FB"/>
    <w:rsid w:val="005A3066"/>
    <w:rsid w:val="005B6778"/>
    <w:rsid w:val="005C1D79"/>
    <w:rsid w:val="005C1EA7"/>
    <w:rsid w:val="005C2982"/>
    <w:rsid w:val="005C4013"/>
    <w:rsid w:val="005C5413"/>
    <w:rsid w:val="005C770D"/>
    <w:rsid w:val="005D1547"/>
    <w:rsid w:val="005D2F7E"/>
    <w:rsid w:val="005D448E"/>
    <w:rsid w:val="005E0996"/>
    <w:rsid w:val="005E0E65"/>
    <w:rsid w:val="005E4D3F"/>
    <w:rsid w:val="005F6F10"/>
    <w:rsid w:val="0060368B"/>
    <w:rsid w:val="0060544D"/>
    <w:rsid w:val="00606786"/>
    <w:rsid w:val="006123E5"/>
    <w:rsid w:val="00612C96"/>
    <w:rsid w:val="00615602"/>
    <w:rsid w:val="00616746"/>
    <w:rsid w:val="00617EEF"/>
    <w:rsid w:val="00620C62"/>
    <w:rsid w:val="00621D67"/>
    <w:rsid w:val="00630742"/>
    <w:rsid w:val="00633ECC"/>
    <w:rsid w:val="006461BC"/>
    <w:rsid w:val="006464EA"/>
    <w:rsid w:val="0064675E"/>
    <w:rsid w:val="0065546E"/>
    <w:rsid w:val="00661BFC"/>
    <w:rsid w:val="00661E9F"/>
    <w:rsid w:val="00664072"/>
    <w:rsid w:val="006746E5"/>
    <w:rsid w:val="00677ACE"/>
    <w:rsid w:val="006836DF"/>
    <w:rsid w:val="00687DDF"/>
    <w:rsid w:val="006944C8"/>
    <w:rsid w:val="00696A43"/>
    <w:rsid w:val="006A0B5F"/>
    <w:rsid w:val="006A2620"/>
    <w:rsid w:val="006A4B9A"/>
    <w:rsid w:val="006A71E6"/>
    <w:rsid w:val="006B0667"/>
    <w:rsid w:val="006B1C0C"/>
    <w:rsid w:val="006B3EBB"/>
    <w:rsid w:val="006B4C34"/>
    <w:rsid w:val="006C0C7E"/>
    <w:rsid w:val="006C2264"/>
    <w:rsid w:val="006D2E9A"/>
    <w:rsid w:val="006D4588"/>
    <w:rsid w:val="006D7391"/>
    <w:rsid w:val="006E30E1"/>
    <w:rsid w:val="006F2BB2"/>
    <w:rsid w:val="006F31E9"/>
    <w:rsid w:val="006F376E"/>
    <w:rsid w:val="006F7182"/>
    <w:rsid w:val="0070033B"/>
    <w:rsid w:val="00701B5B"/>
    <w:rsid w:val="007070EC"/>
    <w:rsid w:val="00711D4A"/>
    <w:rsid w:val="00711FF0"/>
    <w:rsid w:val="007163C0"/>
    <w:rsid w:val="00717F60"/>
    <w:rsid w:val="00720ACA"/>
    <w:rsid w:val="0072757A"/>
    <w:rsid w:val="007360F8"/>
    <w:rsid w:val="007459E6"/>
    <w:rsid w:val="00751DFB"/>
    <w:rsid w:val="00755A38"/>
    <w:rsid w:val="00756FA8"/>
    <w:rsid w:val="007571A0"/>
    <w:rsid w:val="007625E5"/>
    <w:rsid w:val="007658F6"/>
    <w:rsid w:val="00765D5D"/>
    <w:rsid w:val="007678A7"/>
    <w:rsid w:val="00771483"/>
    <w:rsid w:val="00771941"/>
    <w:rsid w:val="0077409F"/>
    <w:rsid w:val="007757B5"/>
    <w:rsid w:val="00776C67"/>
    <w:rsid w:val="00780B34"/>
    <w:rsid w:val="00783AA5"/>
    <w:rsid w:val="00792874"/>
    <w:rsid w:val="007A5BCD"/>
    <w:rsid w:val="007A7017"/>
    <w:rsid w:val="007B5623"/>
    <w:rsid w:val="007B749A"/>
    <w:rsid w:val="007B7DC4"/>
    <w:rsid w:val="007C103E"/>
    <w:rsid w:val="007C2CA5"/>
    <w:rsid w:val="007C6F7B"/>
    <w:rsid w:val="007D49FD"/>
    <w:rsid w:val="007D7B49"/>
    <w:rsid w:val="007E5F16"/>
    <w:rsid w:val="007F1C12"/>
    <w:rsid w:val="007F2B0C"/>
    <w:rsid w:val="0080049B"/>
    <w:rsid w:val="00802C44"/>
    <w:rsid w:val="008105CB"/>
    <w:rsid w:val="00810BB2"/>
    <w:rsid w:val="00810FEA"/>
    <w:rsid w:val="0081164D"/>
    <w:rsid w:val="00812F6F"/>
    <w:rsid w:val="00817F98"/>
    <w:rsid w:val="00825BCB"/>
    <w:rsid w:val="00825D45"/>
    <w:rsid w:val="0082773D"/>
    <w:rsid w:val="00830E20"/>
    <w:rsid w:val="00832110"/>
    <w:rsid w:val="00832E7D"/>
    <w:rsid w:val="00836D0F"/>
    <w:rsid w:val="008373AF"/>
    <w:rsid w:val="00840A73"/>
    <w:rsid w:val="00842A88"/>
    <w:rsid w:val="008440FA"/>
    <w:rsid w:val="00845037"/>
    <w:rsid w:val="00846191"/>
    <w:rsid w:val="00847EAD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2DF9"/>
    <w:rsid w:val="008842AD"/>
    <w:rsid w:val="008846FB"/>
    <w:rsid w:val="00890EAC"/>
    <w:rsid w:val="008A13A1"/>
    <w:rsid w:val="008A29E0"/>
    <w:rsid w:val="008B07A9"/>
    <w:rsid w:val="008B3036"/>
    <w:rsid w:val="008C108E"/>
    <w:rsid w:val="008C36AD"/>
    <w:rsid w:val="008D0576"/>
    <w:rsid w:val="008D3C11"/>
    <w:rsid w:val="008D4EC8"/>
    <w:rsid w:val="008D5145"/>
    <w:rsid w:val="008D5276"/>
    <w:rsid w:val="008E1BD7"/>
    <w:rsid w:val="008E6D89"/>
    <w:rsid w:val="008F3957"/>
    <w:rsid w:val="008F3F87"/>
    <w:rsid w:val="008F43DA"/>
    <w:rsid w:val="00900440"/>
    <w:rsid w:val="00903B1F"/>
    <w:rsid w:val="00923462"/>
    <w:rsid w:val="00924F0F"/>
    <w:rsid w:val="009251B4"/>
    <w:rsid w:val="009274F2"/>
    <w:rsid w:val="00927878"/>
    <w:rsid w:val="009371DC"/>
    <w:rsid w:val="00945844"/>
    <w:rsid w:val="009465A3"/>
    <w:rsid w:val="009503B7"/>
    <w:rsid w:val="00960872"/>
    <w:rsid w:val="00960F1B"/>
    <w:rsid w:val="009633B6"/>
    <w:rsid w:val="009635D0"/>
    <w:rsid w:val="00963B9A"/>
    <w:rsid w:val="00963F21"/>
    <w:rsid w:val="00966551"/>
    <w:rsid w:val="00977539"/>
    <w:rsid w:val="0098016B"/>
    <w:rsid w:val="0098158F"/>
    <w:rsid w:val="00981741"/>
    <w:rsid w:val="00981973"/>
    <w:rsid w:val="00982434"/>
    <w:rsid w:val="00987ED9"/>
    <w:rsid w:val="00991F73"/>
    <w:rsid w:val="00993A82"/>
    <w:rsid w:val="009960D4"/>
    <w:rsid w:val="009A4774"/>
    <w:rsid w:val="009B2711"/>
    <w:rsid w:val="009B43DB"/>
    <w:rsid w:val="009C59E3"/>
    <w:rsid w:val="009C733C"/>
    <w:rsid w:val="009D0A67"/>
    <w:rsid w:val="009D0E2E"/>
    <w:rsid w:val="009D48C3"/>
    <w:rsid w:val="009D716A"/>
    <w:rsid w:val="009D7AE4"/>
    <w:rsid w:val="009E12BA"/>
    <w:rsid w:val="009E141A"/>
    <w:rsid w:val="009E370E"/>
    <w:rsid w:val="009E377D"/>
    <w:rsid w:val="009E6DCD"/>
    <w:rsid w:val="009F2DA3"/>
    <w:rsid w:val="00A02DA0"/>
    <w:rsid w:val="00A0342C"/>
    <w:rsid w:val="00A12394"/>
    <w:rsid w:val="00A17112"/>
    <w:rsid w:val="00A205B0"/>
    <w:rsid w:val="00A2137F"/>
    <w:rsid w:val="00A23DE1"/>
    <w:rsid w:val="00A2461C"/>
    <w:rsid w:val="00A26EED"/>
    <w:rsid w:val="00A314A3"/>
    <w:rsid w:val="00A370BB"/>
    <w:rsid w:val="00A37B3F"/>
    <w:rsid w:val="00A42D55"/>
    <w:rsid w:val="00A443D2"/>
    <w:rsid w:val="00A45342"/>
    <w:rsid w:val="00A469C9"/>
    <w:rsid w:val="00A57C8C"/>
    <w:rsid w:val="00A60557"/>
    <w:rsid w:val="00A651D3"/>
    <w:rsid w:val="00A65BAE"/>
    <w:rsid w:val="00A71DA7"/>
    <w:rsid w:val="00A71E2C"/>
    <w:rsid w:val="00A72AA8"/>
    <w:rsid w:val="00A82E94"/>
    <w:rsid w:val="00A91EA6"/>
    <w:rsid w:val="00AA22BA"/>
    <w:rsid w:val="00AA6F8B"/>
    <w:rsid w:val="00AB0C6F"/>
    <w:rsid w:val="00AB21AF"/>
    <w:rsid w:val="00AB2D68"/>
    <w:rsid w:val="00AB3149"/>
    <w:rsid w:val="00AB4BDC"/>
    <w:rsid w:val="00AB4C81"/>
    <w:rsid w:val="00AC225D"/>
    <w:rsid w:val="00AD29D3"/>
    <w:rsid w:val="00AD44E4"/>
    <w:rsid w:val="00AE20BD"/>
    <w:rsid w:val="00AF09DE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D39"/>
    <w:rsid w:val="00B35956"/>
    <w:rsid w:val="00B405C0"/>
    <w:rsid w:val="00B409E7"/>
    <w:rsid w:val="00B452B5"/>
    <w:rsid w:val="00B47F9B"/>
    <w:rsid w:val="00B56A63"/>
    <w:rsid w:val="00B60899"/>
    <w:rsid w:val="00B64AA6"/>
    <w:rsid w:val="00B75A52"/>
    <w:rsid w:val="00B81662"/>
    <w:rsid w:val="00B84651"/>
    <w:rsid w:val="00B87682"/>
    <w:rsid w:val="00B878E6"/>
    <w:rsid w:val="00B944D5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A44"/>
    <w:rsid w:val="00BD0FC4"/>
    <w:rsid w:val="00BD7D6D"/>
    <w:rsid w:val="00BF1074"/>
    <w:rsid w:val="00BF27CE"/>
    <w:rsid w:val="00BF45F8"/>
    <w:rsid w:val="00C0095C"/>
    <w:rsid w:val="00C021A7"/>
    <w:rsid w:val="00C03975"/>
    <w:rsid w:val="00C15801"/>
    <w:rsid w:val="00C2138D"/>
    <w:rsid w:val="00C22754"/>
    <w:rsid w:val="00C325B6"/>
    <w:rsid w:val="00C34061"/>
    <w:rsid w:val="00C36E7E"/>
    <w:rsid w:val="00C371C6"/>
    <w:rsid w:val="00C3752A"/>
    <w:rsid w:val="00C40E69"/>
    <w:rsid w:val="00C45B61"/>
    <w:rsid w:val="00C50099"/>
    <w:rsid w:val="00C55978"/>
    <w:rsid w:val="00C61E93"/>
    <w:rsid w:val="00C63B5D"/>
    <w:rsid w:val="00C74C27"/>
    <w:rsid w:val="00C757BB"/>
    <w:rsid w:val="00C862D8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A61D1"/>
    <w:rsid w:val="00CB1BC7"/>
    <w:rsid w:val="00CB1E03"/>
    <w:rsid w:val="00CB7D9C"/>
    <w:rsid w:val="00CC114B"/>
    <w:rsid w:val="00CC2617"/>
    <w:rsid w:val="00CC37E4"/>
    <w:rsid w:val="00CC4BC6"/>
    <w:rsid w:val="00CD4895"/>
    <w:rsid w:val="00CD74D3"/>
    <w:rsid w:val="00CD7F70"/>
    <w:rsid w:val="00CE3C66"/>
    <w:rsid w:val="00CE5AC1"/>
    <w:rsid w:val="00CE7C4C"/>
    <w:rsid w:val="00CF1EEF"/>
    <w:rsid w:val="00CF2E4D"/>
    <w:rsid w:val="00CF3C3B"/>
    <w:rsid w:val="00CF6074"/>
    <w:rsid w:val="00CF7F75"/>
    <w:rsid w:val="00D05D89"/>
    <w:rsid w:val="00D072BD"/>
    <w:rsid w:val="00D12192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3583"/>
    <w:rsid w:val="00D63E8A"/>
    <w:rsid w:val="00D65955"/>
    <w:rsid w:val="00D67C76"/>
    <w:rsid w:val="00D7385A"/>
    <w:rsid w:val="00D73B0B"/>
    <w:rsid w:val="00D81A44"/>
    <w:rsid w:val="00D831A1"/>
    <w:rsid w:val="00D84544"/>
    <w:rsid w:val="00D86009"/>
    <w:rsid w:val="00D86D01"/>
    <w:rsid w:val="00D91BAC"/>
    <w:rsid w:val="00DA1712"/>
    <w:rsid w:val="00DA66DD"/>
    <w:rsid w:val="00DB7B7E"/>
    <w:rsid w:val="00DC33F4"/>
    <w:rsid w:val="00DC3BDC"/>
    <w:rsid w:val="00DC78AA"/>
    <w:rsid w:val="00DC7DFA"/>
    <w:rsid w:val="00DD1886"/>
    <w:rsid w:val="00DD1F2B"/>
    <w:rsid w:val="00DD697F"/>
    <w:rsid w:val="00DE178E"/>
    <w:rsid w:val="00DE2BB7"/>
    <w:rsid w:val="00DE631F"/>
    <w:rsid w:val="00DE6C24"/>
    <w:rsid w:val="00DF0198"/>
    <w:rsid w:val="00DF0C00"/>
    <w:rsid w:val="00DF205E"/>
    <w:rsid w:val="00DF24AB"/>
    <w:rsid w:val="00DF399E"/>
    <w:rsid w:val="00DF3D85"/>
    <w:rsid w:val="00DF4844"/>
    <w:rsid w:val="00DF4E68"/>
    <w:rsid w:val="00DF5C5A"/>
    <w:rsid w:val="00E218BF"/>
    <w:rsid w:val="00E355E3"/>
    <w:rsid w:val="00E35D19"/>
    <w:rsid w:val="00E43A4F"/>
    <w:rsid w:val="00E52F88"/>
    <w:rsid w:val="00E541C1"/>
    <w:rsid w:val="00E54CBE"/>
    <w:rsid w:val="00E56859"/>
    <w:rsid w:val="00E63457"/>
    <w:rsid w:val="00E644C3"/>
    <w:rsid w:val="00E66E57"/>
    <w:rsid w:val="00E716EE"/>
    <w:rsid w:val="00E71941"/>
    <w:rsid w:val="00E74F3F"/>
    <w:rsid w:val="00E8195E"/>
    <w:rsid w:val="00E82668"/>
    <w:rsid w:val="00E8540A"/>
    <w:rsid w:val="00E94B12"/>
    <w:rsid w:val="00E97CBD"/>
    <w:rsid w:val="00EA2637"/>
    <w:rsid w:val="00EA2987"/>
    <w:rsid w:val="00EA2CE1"/>
    <w:rsid w:val="00EA6D63"/>
    <w:rsid w:val="00EA6E92"/>
    <w:rsid w:val="00EB4003"/>
    <w:rsid w:val="00EB5BF9"/>
    <w:rsid w:val="00EB7568"/>
    <w:rsid w:val="00ED6035"/>
    <w:rsid w:val="00EE1F82"/>
    <w:rsid w:val="00EE7D2B"/>
    <w:rsid w:val="00EF004D"/>
    <w:rsid w:val="00EF3847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48DC"/>
    <w:rsid w:val="00F35627"/>
    <w:rsid w:val="00F44BE6"/>
    <w:rsid w:val="00F54167"/>
    <w:rsid w:val="00F54986"/>
    <w:rsid w:val="00F562DD"/>
    <w:rsid w:val="00F6619C"/>
    <w:rsid w:val="00F70C7B"/>
    <w:rsid w:val="00F74B39"/>
    <w:rsid w:val="00F76D81"/>
    <w:rsid w:val="00F77404"/>
    <w:rsid w:val="00F77B64"/>
    <w:rsid w:val="00F80A90"/>
    <w:rsid w:val="00F87A1B"/>
    <w:rsid w:val="00F91B62"/>
    <w:rsid w:val="00F92B76"/>
    <w:rsid w:val="00F95B93"/>
    <w:rsid w:val="00F96E79"/>
    <w:rsid w:val="00FA7852"/>
    <w:rsid w:val="00FB2211"/>
    <w:rsid w:val="00FB36B2"/>
    <w:rsid w:val="00FC2283"/>
    <w:rsid w:val="00FC6396"/>
    <w:rsid w:val="00FD08EC"/>
    <w:rsid w:val="00FD51E3"/>
    <w:rsid w:val="00FD5317"/>
    <w:rsid w:val="00FD73D8"/>
    <w:rsid w:val="00FE1634"/>
    <w:rsid w:val="00FE1F3E"/>
    <w:rsid w:val="00FE20EE"/>
    <w:rsid w:val="00FE5F60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7D59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716EE"/>
    <w:rPr>
      <w:color w:val="605E5C"/>
      <w:shd w:val="clear" w:color="auto" w:fill="E1DFDD"/>
    </w:rPr>
  </w:style>
  <w:style w:type="paragraph" w:customStyle="1" w:styleId="FBFliesstext">
    <w:name w:val="FB Fliesstext"/>
    <w:basedOn w:val="Textkrper"/>
    <w:rsid w:val="006464EA"/>
    <w:pPr>
      <w:suppressAutoHyphens/>
      <w:overflowPunct w:val="0"/>
      <w:autoSpaceDE w:val="0"/>
      <w:spacing w:after="0" w:line="360" w:lineRule="auto"/>
      <w:textAlignment w:val="baseline"/>
    </w:pPr>
    <w:rPr>
      <w:szCs w:val="20"/>
      <w:lang w:val="de-DE" w:eastAsia="ar-SA"/>
    </w:rPr>
  </w:style>
  <w:style w:type="paragraph" w:styleId="Textkrper">
    <w:name w:val="Body Text"/>
    <w:basedOn w:val="Standard"/>
    <w:link w:val="TextkrperZchn"/>
    <w:semiHidden/>
    <w:unhideWhenUsed/>
    <w:rsid w:val="006464E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6464EA"/>
    <w:rPr>
      <w:rFonts w:ascii="Arial" w:hAnsi="Arial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716EE"/>
    <w:rPr>
      <w:color w:val="605E5C"/>
      <w:shd w:val="clear" w:color="auto" w:fill="E1DFDD"/>
    </w:rPr>
  </w:style>
  <w:style w:type="paragraph" w:customStyle="1" w:styleId="FBFliesstext">
    <w:name w:val="FB Fliesstext"/>
    <w:basedOn w:val="Textkrper"/>
    <w:rsid w:val="006464EA"/>
    <w:pPr>
      <w:suppressAutoHyphens/>
      <w:overflowPunct w:val="0"/>
      <w:autoSpaceDE w:val="0"/>
      <w:spacing w:after="0" w:line="360" w:lineRule="auto"/>
      <w:textAlignment w:val="baseline"/>
    </w:pPr>
    <w:rPr>
      <w:szCs w:val="20"/>
      <w:lang w:val="de-DE" w:eastAsia="ar-SA"/>
    </w:rPr>
  </w:style>
  <w:style w:type="paragraph" w:styleId="Textkrper">
    <w:name w:val="Body Text"/>
    <w:basedOn w:val="Standard"/>
    <w:link w:val="TextkrperZchn"/>
    <w:semiHidden/>
    <w:unhideWhenUsed/>
    <w:rsid w:val="006464E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6464EA"/>
    <w:rPr>
      <w:rFonts w:ascii="Arial" w:hAnsi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baumer.com/de/de/produktubersicht/kraft--dehnungssensoren/c/30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24954DB-9776-43F1-86F1-E6AA39E5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96F32947.dotm</Template>
  <TotalTime>0</TotalTime>
  <Pages>2</Pages>
  <Words>625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5124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Ohlmann Yannick</cp:lastModifiedBy>
  <cp:revision>8</cp:revision>
  <cp:lastPrinted>2015-02-06T10:33:00Z</cp:lastPrinted>
  <dcterms:created xsi:type="dcterms:W3CDTF">2019-11-08T10:51:00Z</dcterms:created>
  <dcterms:modified xsi:type="dcterms:W3CDTF">2019-11-13T13:32:00Z</dcterms:modified>
</cp:coreProperties>
</file>